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969" w:rsidRDefault="003C6969" w:rsidP="00BE4A08">
      <w:pPr>
        <w:pStyle w:val="NormalWeb"/>
        <w:spacing w:before="0" w:after="0" w:line="228" w:lineRule="auto"/>
        <w:jc w:val="center"/>
        <w:rPr>
          <w:rStyle w:val="FontStyle12"/>
          <w:lang w:val="uk-UA" w:eastAsia="uk-UA"/>
        </w:rPr>
      </w:pPr>
    </w:p>
    <w:p w:rsidR="003C6969" w:rsidRDefault="003C6969" w:rsidP="00BE4A08">
      <w:pPr>
        <w:pStyle w:val="NormalWeb"/>
        <w:spacing w:before="0" w:after="0" w:line="228" w:lineRule="auto"/>
        <w:jc w:val="center"/>
        <w:rPr>
          <w:rStyle w:val="FontStyle12"/>
          <w:lang w:val="uk-UA" w:eastAsia="uk-UA"/>
        </w:rPr>
      </w:pPr>
    </w:p>
    <w:p w:rsidR="003C6969" w:rsidRDefault="003C6969" w:rsidP="00BE4A08">
      <w:pPr>
        <w:pStyle w:val="NormalWeb"/>
        <w:spacing w:before="0" w:after="0" w:line="228" w:lineRule="auto"/>
        <w:jc w:val="center"/>
        <w:rPr>
          <w:rStyle w:val="FontStyle12"/>
          <w:lang w:val="uk-UA" w:eastAsia="uk-UA"/>
        </w:rPr>
      </w:pPr>
    </w:p>
    <w:p w:rsidR="003C6969" w:rsidRPr="00321948" w:rsidRDefault="003C6969" w:rsidP="00BE4A08">
      <w:pPr>
        <w:pStyle w:val="NormalWeb"/>
        <w:spacing w:before="0" w:after="0" w:line="228" w:lineRule="auto"/>
        <w:jc w:val="center"/>
        <w:rPr>
          <w:rStyle w:val="FontStyle12"/>
          <w:lang w:val="uk-UA" w:eastAsia="uk-UA"/>
        </w:rPr>
      </w:pPr>
      <w:r w:rsidRPr="00321948">
        <w:rPr>
          <w:rStyle w:val="FontStyle12"/>
          <w:lang w:val="uk-UA" w:eastAsia="uk-UA"/>
        </w:rPr>
        <w:t>Зміни до Інструкції з організації перевезення валютних цінностей та інкасації коштів у банківських установах в Україні</w:t>
      </w:r>
    </w:p>
    <w:p w:rsidR="003C6969" w:rsidRPr="00321948" w:rsidRDefault="003C6969" w:rsidP="00BE4A08">
      <w:pPr>
        <w:pStyle w:val="NormalWeb"/>
        <w:spacing w:before="0" w:after="0" w:line="228" w:lineRule="auto"/>
        <w:jc w:val="center"/>
        <w:rPr>
          <w:rStyle w:val="FontStyle12"/>
          <w:lang w:val="uk-UA" w:eastAsia="uk-UA"/>
        </w:rPr>
      </w:pPr>
    </w:p>
    <w:tbl>
      <w:tblPr>
        <w:tblW w:w="1601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9"/>
        <w:gridCol w:w="5339"/>
        <w:gridCol w:w="5340"/>
      </w:tblGrid>
      <w:tr w:rsidR="003C6969" w:rsidRPr="00321948" w:rsidTr="00AB0ED1">
        <w:trPr>
          <w:trHeight w:val="275"/>
        </w:trPr>
        <w:tc>
          <w:tcPr>
            <w:tcW w:w="5339" w:type="dxa"/>
          </w:tcPr>
          <w:p w:rsidR="003C6969" w:rsidRPr="00180139" w:rsidRDefault="003C6969" w:rsidP="00426812">
            <w:pPr>
              <w:pStyle w:val="Style4"/>
              <w:widowControl/>
              <w:spacing w:line="228" w:lineRule="auto"/>
              <w:ind w:left="-12" w:firstLine="0"/>
              <w:jc w:val="center"/>
              <w:rPr>
                <w:sz w:val="20"/>
                <w:szCs w:val="20"/>
                <w:lang w:val="uk-UA"/>
              </w:rPr>
            </w:pPr>
            <w:r w:rsidRPr="00180139">
              <w:rPr>
                <w:sz w:val="20"/>
                <w:szCs w:val="20"/>
                <w:lang w:val="uk-UA"/>
              </w:rPr>
              <w:t>ДІЮЧА РЕДАКЦІЯ</w:t>
            </w:r>
          </w:p>
        </w:tc>
        <w:tc>
          <w:tcPr>
            <w:tcW w:w="5339" w:type="dxa"/>
          </w:tcPr>
          <w:p w:rsidR="003C6969" w:rsidRPr="00180139" w:rsidRDefault="003C6969" w:rsidP="00426812">
            <w:pPr>
              <w:pStyle w:val="Style4"/>
              <w:widowControl/>
              <w:spacing w:line="228" w:lineRule="auto"/>
              <w:ind w:firstLine="0"/>
              <w:jc w:val="center"/>
              <w:rPr>
                <w:sz w:val="20"/>
                <w:szCs w:val="20"/>
                <w:lang w:val="uk-UA"/>
              </w:rPr>
            </w:pPr>
            <w:r w:rsidRPr="00180139">
              <w:rPr>
                <w:sz w:val="20"/>
                <w:szCs w:val="20"/>
                <w:lang w:val="uk-UA"/>
              </w:rPr>
              <w:t>НОВА РЕДАКЦІЯ НБУ</w:t>
            </w:r>
          </w:p>
        </w:tc>
        <w:tc>
          <w:tcPr>
            <w:tcW w:w="5340" w:type="dxa"/>
          </w:tcPr>
          <w:p w:rsidR="003C6969" w:rsidRPr="00321948" w:rsidRDefault="003C6969" w:rsidP="00426812">
            <w:pPr>
              <w:pStyle w:val="Style4"/>
              <w:spacing w:line="228" w:lineRule="auto"/>
              <w:ind w:left="-12"/>
              <w:jc w:val="left"/>
              <w:rPr>
                <w:sz w:val="20"/>
                <w:szCs w:val="20"/>
                <w:lang w:val="uk-UA"/>
              </w:rPr>
            </w:pPr>
            <w:r w:rsidRPr="00180139">
              <w:rPr>
                <w:sz w:val="20"/>
                <w:szCs w:val="20"/>
                <w:lang w:val="uk-UA"/>
              </w:rPr>
              <w:t>ПРОПОЗИЦІЇ ПРОМІНВЕСТБАНКУ</w:t>
            </w:r>
          </w:p>
        </w:tc>
      </w:tr>
      <w:tr w:rsidR="003C6969" w:rsidRPr="00EE2D2A" w:rsidTr="00AB0ED1">
        <w:trPr>
          <w:trHeight w:val="2129"/>
        </w:trPr>
        <w:tc>
          <w:tcPr>
            <w:tcW w:w="5339" w:type="dxa"/>
          </w:tcPr>
          <w:p w:rsidR="003C6969" w:rsidRPr="00321948" w:rsidRDefault="003C6969" w:rsidP="00426812">
            <w:pPr>
              <w:pStyle w:val="NormalWeb"/>
              <w:shd w:val="clear" w:color="auto" w:fill="FFFFFF"/>
              <w:spacing w:before="0" w:after="0" w:line="228" w:lineRule="auto"/>
              <w:rPr>
                <w:sz w:val="20"/>
                <w:szCs w:val="20"/>
                <w:lang w:val="uk-UA" w:eastAsia="en-US"/>
              </w:rPr>
            </w:pPr>
          </w:p>
          <w:p w:rsidR="003C6969" w:rsidRPr="00321948" w:rsidRDefault="003C6969" w:rsidP="00426812">
            <w:pPr>
              <w:pStyle w:val="NormalWeb"/>
              <w:shd w:val="clear" w:color="auto" w:fill="FFFFFF"/>
              <w:spacing w:before="0" w:after="0" w:line="228" w:lineRule="auto"/>
              <w:rPr>
                <w:sz w:val="20"/>
                <w:szCs w:val="20"/>
                <w:lang w:val="uk-UA" w:eastAsia="en-US"/>
              </w:rPr>
            </w:pPr>
          </w:p>
          <w:p w:rsidR="003C6969" w:rsidRPr="00321948" w:rsidRDefault="003C6969" w:rsidP="00426812">
            <w:pPr>
              <w:pStyle w:val="NormalWeb"/>
              <w:shd w:val="clear" w:color="auto" w:fill="FFFFFF"/>
              <w:spacing w:before="0" w:after="0" w:line="228" w:lineRule="auto"/>
              <w:rPr>
                <w:sz w:val="20"/>
                <w:szCs w:val="20"/>
                <w:lang w:val="uk-UA" w:eastAsia="en-US"/>
              </w:rPr>
            </w:pPr>
            <w:r w:rsidRPr="00321948">
              <w:rPr>
                <w:sz w:val="20"/>
                <w:szCs w:val="20"/>
                <w:lang w:val="uk-UA" w:eastAsia="en-US"/>
              </w:rPr>
              <w:t xml:space="preserve">Крім обов'язкових, документи, форми яких визначено додатками 6, 7 до цієї Інструкції, можуть містити й додаткові реквізити, потрібні для здійснення окремих операцій з валютними цінностями. Додаткові реквізити можуть бути дописані від руки ручкою і за змістом не повинні суперечити основним </w:t>
            </w:r>
          </w:p>
          <w:p w:rsidR="003C6969" w:rsidRPr="00321948" w:rsidRDefault="003C6969" w:rsidP="00426812">
            <w:pPr>
              <w:pStyle w:val="Style4"/>
              <w:spacing w:line="228" w:lineRule="auto"/>
              <w:ind w:left="-12"/>
              <w:jc w:val="center"/>
              <w:rPr>
                <w:sz w:val="20"/>
                <w:szCs w:val="20"/>
                <w:lang w:val="uk-UA"/>
              </w:rPr>
            </w:pPr>
          </w:p>
        </w:tc>
        <w:tc>
          <w:tcPr>
            <w:tcW w:w="5339" w:type="dxa"/>
          </w:tcPr>
          <w:p w:rsidR="003C6969" w:rsidRPr="00321948" w:rsidRDefault="003C6969" w:rsidP="00426812">
            <w:pPr>
              <w:pStyle w:val="Style4"/>
              <w:widowControl/>
              <w:spacing w:line="228" w:lineRule="auto"/>
              <w:ind w:firstLine="0"/>
              <w:jc w:val="left"/>
              <w:rPr>
                <w:sz w:val="20"/>
                <w:szCs w:val="20"/>
                <w:lang w:val="uk-UA"/>
              </w:rPr>
            </w:pPr>
          </w:p>
        </w:tc>
        <w:tc>
          <w:tcPr>
            <w:tcW w:w="5340" w:type="dxa"/>
          </w:tcPr>
          <w:p w:rsidR="003C6969" w:rsidRPr="00321948" w:rsidRDefault="003C6969" w:rsidP="00114FD0">
            <w:pPr>
              <w:pStyle w:val="Style4"/>
              <w:widowControl/>
              <w:spacing w:line="228" w:lineRule="auto"/>
              <w:ind w:left="-12" w:firstLine="0"/>
              <w:jc w:val="left"/>
              <w:rPr>
                <w:sz w:val="20"/>
                <w:szCs w:val="20"/>
                <w:lang w:val="uk-UA"/>
              </w:rPr>
            </w:pPr>
            <w:r>
              <w:rPr>
                <w:sz w:val="20"/>
                <w:szCs w:val="20"/>
                <w:lang w:val="uk-UA"/>
              </w:rPr>
              <w:t>У розділі І.</w:t>
            </w:r>
            <w:r w:rsidRPr="00321948">
              <w:rPr>
                <w:sz w:val="20"/>
                <w:szCs w:val="20"/>
                <w:lang w:val="uk-UA"/>
              </w:rPr>
              <w:t xml:space="preserve"> У пункті 4 другий абзац доповнити текстом:</w:t>
            </w:r>
          </w:p>
          <w:p w:rsidR="003C6969" w:rsidRPr="00321948" w:rsidRDefault="003C6969" w:rsidP="00114FD0">
            <w:pPr>
              <w:pStyle w:val="Style4"/>
              <w:widowControl/>
              <w:spacing w:line="228" w:lineRule="auto"/>
              <w:ind w:left="-12" w:firstLine="0"/>
              <w:jc w:val="left"/>
              <w:rPr>
                <w:sz w:val="20"/>
                <w:szCs w:val="20"/>
                <w:lang w:val="uk-UA"/>
              </w:rPr>
            </w:pPr>
          </w:p>
          <w:p w:rsidR="003C6969" w:rsidRPr="00321948" w:rsidRDefault="003C6969" w:rsidP="00114FD0">
            <w:pPr>
              <w:pStyle w:val="NormalWeb"/>
              <w:shd w:val="clear" w:color="auto" w:fill="FFFFFF"/>
              <w:spacing w:before="0" w:after="0" w:line="228" w:lineRule="auto"/>
              <w:ind w:left="-12"/>
              <w:rPr>
                <w:sz w:val="20"/>
                <w:szCs w:val="20"/>
                <w:lang w:val="uk-UA" w:eastAsia="en-US"/>
              </w:rPr>
            </w:pPr>
            <w:r w:rsidRPr="00321948">
              <w:rPr>
                <w:sz w:val="20"/>
                <w:szCs w:val="20"/>
                <w:lang w:val="uk-UA" w:eastAsia="en-US"/>
              </w:rPr>
              <w:t xml:space="preserve">Крім обов'язкових, документи, форми яких визначено додатками 6, 7 до цієї Інструкції, можуть містити й додаткові реквізити, потрібні для здійснення окремих операцій з валютними цінностями. Додаткові реквізити можуть бути </w:t>
            </w:r>
            <w:r w:rsidRPr="00321948">
              <w:rPr>
                <w:color w:val="FF0000"/>
                <w:sz w:val="20"/>
                <w:szCs w:val="20"/>
                <w:u w:val="single"/>
                <w:lang w:val="uk-UA" w:eastAsia="en-US"/>
              </w:rPr>
              <w:t>доповнені при виготовленні бланків з використанням комп'ютерної техніки або</w:t>
            </w:r>
            <w:r w:rsidRPr="00321948">
              <w:rPr>
                <w:sz w:val="20"/>
                <w:szCs w:val="20"/>
                <w:lang w:val="uk-UA" w:eastAsia="en-US"/>
              </w:rPr>
              <w:t xml:space="preserve"> дописані від руки ручкою і за змістом не повинні суперечити основним </w:t>
            </w:r>
          </w:p>
          <w:p w:rsidR="003C6969" w:rsidRPr="00321948" w:rsidRDefault="003C6969" w:rsidP="00114FD0">
            <w:pPr>
              <w:pStyle w:val="Style4"/>
              <w:widowControl/>
              <w:spacing w:line="228" w:lineRule="auto"/>
              <w:ind w:firstLine="0"/>
              <w:jc w:val="left"/>
              <w:rPr>
                <w:sz w:val="20"/>
                <w:szCs w:val="20"/>
                <w:lang w:val="uk-UA"/>
              </w:rPr>
            </w:pPr>
          </w:p>
        </w:tc>
      </w:tr>
      <w:tr w:rsidR="003C6969" w:rsidRPr="00EE2D2A" w:rsidTr="00AB0ED1">
        <w:tc>
          <w:tcPr>
            <w:tcW w:w="5339" w:type="dxa"/>
          </w:tcPr>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власні сили банку - уповноважена особа банку (банківської установи) в супроводі осіб, які здійснюють заходи особистої її охорони та надають їй допомогу під час завантаження (розвантаження) цінностей в оперативний автотранспорт, або бригада інкасації підрозділу</w:t>
            </w:r>
            <w:hyperlink r:id="rId7" w:anchor="29" w:tgtFrame="_top" w:history="1">
              <w:r w:rsidRPr="00321948">
                <w:rPr>
                  <w:sz w:val="20"/>
                  <w:szCs w:val="20"/>
                  <w:lang w:val="uk-UA"/>
                </w:rPr>
                <w:t xml:space="preserve"> інкасації</w:t>
              </w:r>
            </w:hyperlink>
            <w:r w:rsidRPr="00321948">
              <w:rPr>
                <w:sz w:val="20"/>
                <w:szCs w:val="20"/>
                <w:lang w:val="uk-UA"/>
              </w:rPr>
              <w:t xml:space="preserve"> цього банку</w:t>
            </w:r>
          </w:p>
        </w:tc>
        <w:tc>
          <w:tcPr>
            <w:tcW w:w="5339" w:type="dxa"/>
          </w:tcPr>
          <w:p w:rsidR="003C6969" w:rsidRPr="00321948" w:rsidRDefault="003C6969" w:rsidP="00ED75C5">
            <w:pPr>
              <w:pStyle w:val="Style4"/>
              <w:widowControl/>
              <w:spacing w:line="228" w:lineRule="auto"/>
              <w:ind w:firstLine="0"/>
              <w:jc w:val="left"/>
              <w:rPr>
                <w:sz w:val="20"/>
                <w:szCs w:val="20"/>
                <w:lang w:val="uk-UA"/>
              </w:rPr>
            </w:pPr>
            <w:r>
              <w:rPr>
                <w:sz w:val="20"/>
                <w:szCs w:val="20"/>
                <w:lang w:val="uk-UA"/>
              </w:rPr>
              <w:t>У розділі І.</w:t>
            </w:r>
            <w:r w:rsidRPr="00321948">
              <w:rPr>
                <w:sz w:val="20"/>
                <w:szCs w:val="20"/>
                <w:lang w:val="uk-UA"/>
              </w:rPr>
              <w:t xml:space="preserve"> У пункті 5 абзац одинадцятий викласти в такій редакції:</w:t>
            </w: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власні сили банку - бригада інкасації підрозділу банку або уповноважена особа банку у супроводі осіб, які здійснюють заходи її особистої охорони під час транспортування цінностей</w:t>
            </w:r>
          </w:p>
          <w:p w:rsidR="003C6969" w:rsidRPr="00321948" w:rsidRDefault="003C6969" w:rsidP="00426812">
            <w:pPr>
              <w:pStyle w:val="Style4"/>
              <w:widowControl/>
              <w:spacing w:line="228" w:lineRule="auto"/>
              <w:ind w:left="-12" w:firstLine="0"/>
              <w:jc w:val="left"/>
              <w:rPr>
                <w:sz w:val="20"/>
                <w:szCs w:val="20"/>
                <w:lang w:val="uk-UA"/>
              </w:rPr>
            </w:pPr>
          </w:p>
        </w:tc>
        <w:tc>
          <w:tcPr>
            <w:tcW w:w="5340" w:type="dxa"/>
          </w:tcPr>
          <w:p w:rsidR="003C6969" w:rsidRPr="00321948" w:rsidRDefault="003C6969" w:rsidP="00566C3E">
            <w:pPr>
              <w:pStyle w:val="Style4"/>
              <w:widowControl/>
              <w:spacing w:line="228" w:lineRule="auto"/>
              <w:ind w:left="-12" w:firstLine="0"/>
              <w:jc w:val="left"/>
              <w:rPr>
                <w:sz w:val="20"/>
                <w:szCs w:val="20"/>
                <w:lang w:val="uk-UA"/>
              </w:rPr>
            </w:pPr>
            <w:r>
              <w:rPr>
                <w:sz w:val="20"/>
                <w:szCs w:val="20"/>
                <w:lang w:val="uk-UA"/>
              </w:rPr>
              <w:t>У розділі І.</w:t>
            </w:r>
            <w:r w:rsidRPr="00321948">
              <w:rPr>
                <w:sz w:val="20"/>
                <w:szCs w:val="20"/>
                <w:lang w:val="uk-UA"/>
              </w:rPr>
              <w:t xml:space="preserve"> У пункті 5 абзац одинадцятий викласти в такій редакції:</w:t>
            </w:r>
          </w:p>
          <w:p w:rsidR="003C6969" w:rsidRPr="00321948" w:rsidRDefault="003C6969" w:rsidP="00CA68E9">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 xml:space="preserve">власні сили банку - бригада інкасації підрозділу банку або уповноважена особа банку у супроводі осіб, які здійснюють заходи </w:t>
            </w:r>
            <w:r w:rsidRPr="00321948">
              <w:rPr>
                <w:color w:val="FF0000"/>
                <w:sz w:val="20"/>
                <w:szCs w:val="20"/>
                <w:u w:val="single"/>
                <w:lang w:val="uk-UA"/>
              </w:rPr>
              <w:t xml:space="preserve">по охороні цінностей, що </w:t>
            </w:r>
            <w:ins w:id="0" w:author="Будник" w:date="2011-08-03T11:49:00Z">
              <w:r w:rsidRPr="00321948">
                <w:rPr>
                  <w:color w:val="FF0000"/>
                  <w:sz w:val="20"/>
                  <w:szCs w:val="20"/>
                  <w:u w:val="single"/>
                  <w:lang w:val="uk-UA"/>
                </w:rPr>
                <w:t>транспортуються цією особою</w:t>
              </w:r>
              <w:r w:rsidRPr="00321948">
                <w:rPr>
                  <w:color w:val="0070C0"/>
                  <w:sz w:val="20"/>
                  <w:szCs w:val="20"/>
                  <w:lang w:val="uk-UA"/>
                </w:rPr>
                <w:t xml:space="preserve"> </w:t>
              </w:r>
            </w:ins>
          </w:p>
        </w:tc>
      </w:tr>
      <w:tr w:rsidR="003C6969" w:rsidRPr="00EE2D2A" w:rsidTr="00AB0ED1">
        <w:tc>
          <w:tcPr>
            <w:tcW w:w="5339" w:type="dxa"/>
          </w:tcPr>
          <w:p w:rsidR="003C6969"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заходи охорони - комплекс організаційно-технічних заходів, спрямованих на забезпечення схоронності цінностей, за можливості визначення необхідної чисельності бригади інкасації, використання броньованих транспортних засобів, технічних засобів захисту, вогнепальної зброї або охоронників відповідної служби, що має право на надання послуг, пов'язаних з охороною державної та іншої власності, способу покриття витрат за рахунок страхування цінностей</w:t>
            </w:r>
          </w:p>
        </w:tc>
        <w:tc>
          <w:tcPr>
            <w:tcW w:w="5339" w:type="dxa"/>
          </w:tcPr>
          <w:p w:rsidR="003C6969" w:rsidRPr="00321948" w:rsidRDefault="003C6969" w:rsidP="00426812">
            <w:pPr>
              <w:pStyle w:val="Style4"/>
              <w:widowControl/>
              <w:spacing w:line="228" w:lineRule="auto"/>
              <w:ind w:left="-12" w:firstLine="0"/>
              <w:jc w:val="left"/>
              <w:rPr>
                <w:sz w:val="20"/>
                <w:szCs w:val="20"/>
                <w:lang w:val="uk-UA"/>
              </w:rPr>
            </w:pPr>
            <w:r>
              <w:rPr>
                <w:sz w:val="20"/>
                <w:szCs w:val="20"/>
                <w:lang w:val="uk-UA"/>
              </w:rPr>
              <w:t>У розділі І.</w:t>
            </w:r>
            <w:r w:rsidRPr="00321948">
              <w:rPr>
                <w:sz w:val="20"/>
                <w:szCs w:val="20"/>
                <w:lang w:val="uk-UA"/>
              </w:rPr>
              <w:t xml:space="preserve"> У пункті 5</w:t>
            </w:r>
            <w:r>
              <w:rPr>
                <w:sz w:val="20"/>
                <w:szCs w:val="20"/>
                <w:lang w:val="uk-UA"/>
              </w:rPr>
              <w:t xml:space="preserve"> </w:t>
            </w:r>
            <w:r w:rsidRPr="00321948">
              <w:rPr>
                <w:sz w:val="20"/>
                <w:szCs w:val="20"/>
                <w:lang w:val="uk-UA"/>
              </w:rPr>
              <w:t>абзац тринадцятий викласти в такій редакції:</w:t>
            </w: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заходи охорони - комплекс організаційно-технічних заходів, спрямованих на забезпечення схоронності цінностей, за можливості визначення необхідної чисельності бригади інкасації, використання  панцерованих транспортних засобів, технічних засобів захисту, вогнепальної зброї або охоронників, які мають право надавати послуги з охорони власності та громадян, способу покриття витрат за рахунок страхування цінностей</w:t>
            </w:r>
          </w:p>
        </w:tc>
        <w:tc>
          <w:tcPr>
            <w:tcW w:w="5340" w:type="dxa"/>
          </w:tcPr>
          <w:p w:rsidR="003C6969" w:rsidRPr="00321948" w:rsidRDefault="003C6969" w:rsidP="00426812">
            <w:pPr>
              <w:pStyle w:val="Style4"/>
              <w:widowControl/>
              <w:spacing w:line="228" w:lineRule="auto"/>
              <w:ind w:left="-12" w:firstLine="0"/>
              <w:jc w:val="left"/>
              <w:rPr>
                <w:sz w:val="20"/>
                <w:szCs w:val="20"/>
                <w:lang w:val="uk-UA"/>
              </w:rPr>
            </w:pPr>
            <w:r>
              <w:rPr>
                <w:sz w:val="20"/>
                <w:szCs w:val="20"/>
                <w:lang w:val="uk-UA"/>
              </w:rPr>
              <w:t>У розділі І</w:t>
            </w:r>
            <w:r w:rsidRPr="00930A1F">
              <w:rPr>
                <w:sz w:val="20"/>
                <w:szCs w:val="20"/>
                <w:lang w:val="ru-RU"/>
              </w:rPr>
              <w:t>.</w:t>
            </w:r>
            <w:r w:rsidRPr="00321948">
              <w:rPr>
                <w:sz w:val="20"/>
                <w:szCs w:val="20"/>
                <w:lang w:val="uk-UA"/>
              </w:rPr>
              <w:t xml:space="preserve"> У пункті 5</w:t>
            </w:r>
            <w:r>
              <w:rPr>
                <w:sz w:val="20"/>
                <w:szCs w:val="20"/>
                <w:lang w:val="uk-UA"/>
              </w:rPr>
              <w:t xml:space="preserve"> </w:t>
            </w:r>
            <w:r w:rsidRPr="00321948">
              <w:rPr>
                <w:sz w:val="20"/>
                <w:szCs w:val="20"/>
                <w:lang w:val="uk-UA"/>
              </w:rPr>
              <w:t>абзац тринадцятий викласти в такій редакції:</w:t>
            </w: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 xml:space="preserve">заходи охорони - комплекс організаційно-технічних заходів, спрямованих на забезпечення схоронності цінностей, за можливості визначення необхідної чисельності бригади інкасації, використання  </w:t>
            </w:r>
            <w:r w:rsidRPr="00321948">
              <w:rPr>
                <w:color w:val="FF0000"/>
                <w:sz w:val="20"/>
                <w:szCs w:val="20"/>
                <w:u w:val="single"/>
                <w:lang w:val="uk-UA"/>
              </w:rPr>
              <w:t>панцерованих</w:t>
            </w:r>
            <w:r w:rsidRPr="00321948">
              <w:rPr>
                <w:sz w:val="20"/>
                <w:szCs w:val="20"/>
                <w:lang w:val="uk-UA"/>
              </w:rPr>
              <w:t xml:space="preserve"> транспортних засобів, технічних засобів захисту </w:t>
            </w:r>
            <w:r w:rsidRPr="00321948">
              <w:rPr>
                <w:color w:val="FF0000"/>
                <w:sz w:val="20"/>
                <w:szCs w:val="20"/>
                <w:u w:val="single"/>
                <w:lang w:val="uk-UA"/>
              </w:rPr>
              <w:t>цінностей</w:t>
            </w:r>
            <w:r w:rsidRPr="00321948">
              <w:rPr>
                <w:sz w:val="20"/>
                <w:szCs w:val="20"/>
                <w:lang w:val="uk-UA"/>
              </w:rPr>
              <w:t xml:space="preserve">, </w:t>
            </w:r>
            <w:r w:rsidRPr="00321948">
              <w:rPr>
                <w:color w:val="FF0000"/>
                <w:sz w:val="20"/>
                <w:szCs w:val="20"/>
                <w:u w:val="single"/>
                <w:lang w:val="uk-UA"/>
              </w:rPr>
              <w:t>сейфу-інкасатора,</w:t>
            </w:r>
            <w:r w:rsidRPr="00321948">
              <w:rPr>
                <w:sz w:val="20"/>
                <w:szCs w:val="20"/>
                <w:lang w:val="uk-UA"/>
              </w:rPr>
              <w:t xml:space="preserve">  вогнепальної зброї або охоронників, </w:t>
            </w:r>
            <w:r w:rsidRPr="00321948">
              <w:rPr>
                <w:color w:val="FF0000"/>
                <w:sz w:val="20"/>
                <w:szCs w:val="20"/>
                <w:u w:val="single"/>
                <w:lang w:val="uk-UA"/>
              </w:rPr>
              <w:t>які мають право надавати послуги з охорони власності та громадян,</w:t>
            </w:r>
            <w:r w:rsidRPr="00321948">
              <w:rPr>
                <w:sz w:val="20"/>
                <w:szCs w:val="20"/>
                <w:lang w:val="uk-UA"/>
              </w:rPr>
              <w:t xml:space="preserve"> способу покриття витрат за рахунок страхування цінностей</w:t>
            </w:r>
          </w:p>
        </w:tc>
      </w:tr>
      <w:tr w:rsidR="003C6969" w:rsidRPr="00EE2D2A" w:rsidTr="00AB0ED1">
        <w:tc>
          <w:tcPr>
            <w:tcW w:w="5339" w:type="dxa"/>
          </w:tcPr>
          <w:p w:rsidR="003C6969" w:rsidRPr="00321948" w:rsidRDefault="003C6969" w:rsidP="00426812">
            <w:pPr>
              <w:pStyle w:val="Style4"/>
              <w:widowControl/>
              <w:spacing w:line="228" w:lineRule="auto"/>
              <w:ind w:left="-12" w:firstLine="0"/>
              <w:jc w:val="left"/>
              <w:rPr>
                <w:sz w:val="20"/>
                <w:szCs w:val="20"/>
                <w:lang w:val="uk-UA"/>
              </w:rPr>
            </w:pPr>
          </w:p>
        </w:tc>
        <w:tc>
          <w:tcPr>
            <w:tcW w:w="5339" w:type="dxa"/>
          </w:tcPr>
          <w:p w:rsidR="003C6969" w:rsidRPr="00321948" w:rsidRDefault="003C6969" w:rsidP="00426812">
            <w:pPr>
              <w:pStyle w:val="Style4"/>
              <w:widowControl/>
              <w:spacing w:line="228" w:lineRule="auto"/>
              <w:ind w:left="-12" w:firstLine="0"/>
              <w:jc w:val="left"/>
              <w:rPr>
                <w:sz w:val="20"/>
                <w:szCs w:val="20"/>
                <w:lang w:val="uk-UA"/>
              </w:rPr>
            </w:pPr>
          </w:p>
        </w:tc>
        <w:tc>
          <w:tcPr>
            <w:tcW w:w="5340" w:type="dxa"/>
          </w:tcPr>
          <w:p w:rsidR="003C6969" w:rsidRPr="00321948" w:rsidRDefault="003C6969" w:rsidP="00CA68E9">
            <w:pPr>
              <w:pStyle w:val="Style4"/>
              <w:widowControl/>
              <w:spacing w:line="228" w:lineRule="auto"/>
              <w:ind w:left="-12" w:firstLine="0"/>
              <w:jc w:val="left"/>
              <w:rPr>
                <w:sz w:val="20"/>
                <w:szCs w:val="20"/>
                <w:lang w:val="uk-UA"/>
              </w:rPr>
            </w:pPr>
            <w:r w:rsidRPr="00321948">
              <w:rPr>
                <w:sz w:val="20"/>
                <w:szCs w:val="20"/>
                <w:lang w:val="uk-UA"/>
              </w:rPr>
              <w:t>У розділі І. Пункт 5 доповнити абзацом:</w:t>
            </w:r>
          </w:p>
          <w:p w:rsidR="003C6969" w:rsidRPr="00321948" w:rsidRDefault="003C6969" w:rsidP="00CA68E9">
            <w:pPr>
              <w:pStyle w:val="Style4"/>
              <w:widowControl/>
              <w:spacing w:line="228" w:lineRule="auto"/>
              <w:ind w:left="-12" w:firstLine="0"/>
              <w:jc w:val="left"/>
              <w:rPr>
                <w:sz w:val="20"/>
                <w:szCs w:val="20"/>
                <w:lang w:val="uk-UA"/>
              </w:rPr>
            </w:pPr>
          </w:p>
          <w:p w:rsidR="003C6969" w:rsidRPr="00784468" w:rsidRDefault="003C6969" w:rsidP="00AE06A2">
            <w:pPr>
              <w:pStyle w:val="Style4"/>
              <w:widowControl/>
              <w:spacing w:line="228" w:lineRule="auto"/>
              <w:ind w:left="-12" w:firstLine="0"/>
              <w:jc w:val="left"/>
              <w:rPr>
                <w:color w:val="FF0000"/>
                <w:sz w:val="20"/>
                <w:szCs w:val="20"/>
                <w:u w:val="single"/>
                <w:lang w:val="uk-UA"/>
              </w:rPr>
            </w:pPr>
            <w:r w:rsidRPr="00321948">
              <w:rPr>
                <w:b/>
                <w:color w:val="FF0000"/>
                <w:sz w:val="20"/>
                <w:szCs w:val="20"/>
                <w:u w:val="single"/>
                <w:lang w:val="uk-UA"/>
              </w:rPr>
              <w:t>сейф-інкасатор</w:t>
            </w:r>
            <w:r w:rsidRPr="00321948">
              <w:rPr>
                <w:color w:val="FF0000"/>
                <w:sz w:val="20"/>
                <w:szCs w:val="20"/>
                <w:u w:val="single"/>
                <w:lang w:val="uk-UA"/>
              </w:rPr>
              <w:t xml:space="preserve"> – сертифікований сейф з відповідним класом опору згідно з </w:t>
            </w:r>
            <w:r w:rsidRPr="00305E71">
              <w:rPr>
                <w:color w:val="0070C0"/>
                <w:sz w:val="20"/>
                <w:szCs w:val="20"/>
                <w:u w:val="single"/>
                <w:lang w:val="uk-UA"/>
              </w:rPr>
              <w:t>ДСТУ4012,2-2006</w:t>
            </w:r>
            <w:r w:rsidRPr="00321948">
              <w:rPr>
                <w:color w:val="FF0000"/>
                <w:sz w:val="20"/>
                <w:szCs w:val="20"/>
                <w:u w:val="single"/>
                <w:lang w:val="uk-UA"/>
              </w:rPr>
              <w:t>, яким обладнується</w:t>
            </w:r>
            <w:ins w:id="1" w:author="Будник" w:date="2011-08-03T12:06:00Z">
              <w:r w:rsidRPr="00321948">
                <w:rPr>
                  <w:color w:val="FF0000"/>
                  <w:sz w:val="20"/>
                  <w:szCs w:val="20"/>
                  <w:u w:val="single"/>
                  <w:lang w:val="uk-UA"/>
                </w:rPr>
                <w:t xml:space="preserve"> </w:t>
              </w:r>
            </w:ins>
            <w:r w:rsidRPr="00321948">
              <w:rPr>
                <w:color w:val="FF0000"/>
                <w:sz w:val="20"/>
                <w:szCs w:val="20"/>
                <w:u w:val="single"/>
                <w:lang w:val="uk-UA"/>
              </w:rPr>
              <w:t>оперативний автомобіль з панцерованим класом опору пасажирського відсіку по ПСЗА-3 та який передбачає можливість вкладення у нього сумок з проінкасованою готівкою з пасажирської панцерованої частини  оперативного автомобіля та унеможливлює доступ до  вкладених валютних цінностей під час їх транспортування</w:t>
            </w:r>
          </w:p>
        </w:tc>
      </w:tr>
      <w:tr w:rsidR="003C6969" w:rsidRPr="00EE2D2A" w:rsidTr="00AB0ED1">
        <w:tc>
          <w:tcPr>
            <w:tcW w:w="5339" w:type="dxa"/>
          </w:tcPr>
          <w:p w:rsidR="003C6969" w:rsidRPr="00321948" w:rsidRDefault="003C6969" w:rsidP="00426812">
            <w:pPr>
              <w:pStyle w:val="NormalWeb"/>
              <w:shd w:val="clear" w:color="auto" w:fill="FFFFFF"/>
              <w:spacing w:before="0" w:after="0" w:line="228" w:lineRule="auto"/>
              <w:ind w:left="-12"/>
              <w:rPr>
                <w:sz w:val="20"/>
                <w:szCs w:val="20"/>
                <w:lang w:val="uk-UA" w:eastAsia="en-US"/>
              </w:rPr>
            </w:pPr>
          </w:p>
          <w:p w:rsidR="003C6969" w:rsidRPr="00321948" w:rsidRDefault="003C6969" w:rsidP="00426812">
            <w:pPr>
              <w:pStyle w:val="NormalWeb"/>
              <w:shd w:val="clear" w:color="auto" w:fill="FFFFFF"/>
              <w:spacing w:before="0" w:after="0" w:line="228" w:lineRule="auto"/>
              <w:ind w:left="-12"/>
              <w:rPr>
                <w:sz w:val="20"/>
                <w:szCs w:val="20"/>
                <w:lang w:val="uk-UA" w:eastAsia="en-US"/>
              </w:rPr>
            </w:pPr>
          </w:p>
          <w:p w:rsidR="003C6969" w:rsidRDefault="003C6969" w:rsidP="00426812">
            <w:pPr>
              <w:pStyle w:val="NormalWeb"/>
              <w:shd w:val="clear" w:color="auto" w:fill="FFFFFF"/>
              <w:spacing w:before="0" w:after="0" w:line="228" w:lineRule="auto"/>
              <w:ind w:left="-12"/>
              <w:rPr>
                <w:lang w:val="uk-UA"/>
              </w:rPr>
            </w:pPr>
          </w:p>
          <w:p w:rsidR="003C6969" w:rsidRPr="00321948" w:rsidRDefault="003C6969" w:rsidP="00426812">
            <w:pPr>
              <w:pStyle w:val="NormalWeb"/>
              <w:shd w:val="clear" w:color="auto" w:fill="FFFFFF"/>
              <w:spacing w:before="0" w:after="0" w:line="228" w:lineRule="auto"/>
              <w:ind w:left="-12"/>
              <w:rPr>
                <w:sz w:val="20"/>
                <w:szCs w:val="20"/>
                <w:lang w:val="uk-UA" w:eastAsia="en-US"/>
              </w:rPr>
            </w:pPr>
            <w:r w:rsidRPr="00321948">
              <w:rPr>
                <w:sz w:val="20"/>
                <w:szCs w:val="20"/>
                <w:lang w:val="uk-UA" w:eastAsia="en-US"/>
              </w:rPr>
              <w:t xml:space="preserve">збирання валютних цінностей у клієнтів банку і доставка їх до кас банків або клієнтів банків та у зворотному напрямку; </w:t>
            </w:r>
          </w:p>
          <w:p w:rsidR="003C6969" w:rsidRPr="00321948" w:rsidRDefault="003C6969" w:rsidP="00D826E8">
            <w:pPr>
              <w:pStyle w:val="NormalWeb"/>
              <w:shd w:val="clear" w:color="auto" w:fill="FFFFFF"/>
              <w:spacing w:before="0" w:after="0" w:line="228" w:lineRule="auto"/>
              <w:ind w:left="-12"/>
              <w:rPr>
                <w:sz w:val="20"/>
                <w:szCs w:val="20"/>
                <w:lang w:val="uk-UA"/>
              </w:rPr>
            </w:pPr>
          </w:p>
        </w:tc>
        <w:tc>
          <w:tcPr>
            <w:tcW w:w="5339" w:type="dxa"/>
          </w:tcPr>
          <w:p w:rsidR="003C6969" w:rsidRPr="00321948" w:rsidRDefault="003C6969" w:rsidP="00426812">
            <w:pPr>
              <w:pStyle w:val="Style4"/>
              <w:widowControl/>
              <w:spacing w:line="228" w:lineRule="auto"/>
              <w:ind w:left="-12" w:firstLine="0"/>
              <w:jc w:val="left"/>
              <w:rPr>
                <w:sz w:val="20"/>
                <w:szCs w:val="20"/>
                <w:lang w:val="uk-UA"/>
              </w:rPr>
            </w:pPr>
          </w:p>
        </w:tc>
        <w:tc>
          <w:tcPr>
            <w:tcW w:w="5340" w:type="dxa"/>
          </w:tcPr>
          <w:p w:rsidR="003C6969" w:rsidRPr="00321948" w:rsidRDefault="003C6969" w:rsidP="00CA68E9">
            <w:pPr>
              <w:pStyle w:val="NormalWeb"/>
              <w:shd w:val="clear" w:color="auto" w:fill="FFFFFF"/>
              <w:spacing w:before="0" w:after="0" w:line="228" w:lineRule="auto"/>
              <w:ind w:left="-12"/>
              <w:rPr>
                <w:sz w:val="20"/>
                <w:szCs w:val="20"/>
                <w:lang w:val="uk-UA" w:eastAsia="en-US"/>
              </w:rPr>
            </w:pPr>
            <w:r w:rsidRPr="00321948">
              <w:rPr>
                <w:sz w:val="20"/>
                <w:szCs w:val="20"/>
                <w:lang w:val="uk-UA"/>
              </w:rPr>
              <w:t>У розділі І: У</w:t>
            </w:r>
            <w:r w:rsidRPr="00321948">
              <w:rPr>
                <w:sz w:val="20"/>
                <w:szCs w:val="20"/>
                <w:lang w:val="uk-UA" w:eastAsia="en-US"/>
              </w:rPr>
              <w:t xml:space="preserve"> пункті 5 абзац </w:t>
            </w:r>
            <w:r>
              <w:rPr>
                <w:sz w:val="20"/>
                <w:szCs w:val="20"/>
                <w:lang w:val="uk-UA" w:eastAsia="en-US"/>
              </w:rPr>
              <w:t xml:space="preserve">двадцять п’ятий </w:t>
            </w:r>
            <w:r w:rsidRPr="00321948">
              <w:rPr>
                <w:sz w:val="20"/>
                <w:szCs w:val="20"/>
                <w:lang w:val="uk-UA" w:eastAsia="en-US"/>
              </w:rPr>
              <w:t xml:space="preserve">викласти в такій редакції: </w:t>
            </w:r>
          </w:p>
          <w:p w:rsidR="003C6969" w:rsidRPr="00321948" w:rsidRDefault="003C6969" w:rsidP="00CA68E9">
            <w:pPr>
              <w:pStyle w:val="NormalWeb"/>
              <w:shd w:val="clear" w:color="auto" w:fill="FFFFFF"/>
              <w:spacing w:before="0" w:after="0" w:line="228" w:lineRule="auto"/>
              <w:ind w:left="-12"/>
              <w:rPr>
                <w:sz w:val="20"/>
                <w:szCs w:val="20"/>
                <w:lang w:val="uk-UA" w:eastAsia="en-US"/>
              </w:rPr>
            </w:pPr>
          </w:p>
          <w:p w:rsidR="003C6969" w:rsidRPr="00321948" w:rsidRDefault="003C6969" w:rsidP="00D826E8">
            <w:pPr>
              <w:pStyle w:val="NormalWeb"/>
              <w:shd w:val="clear" w:color="auto" w:fill="FFFFFF"/>
              <w:spacing w:before="0" w:after="0" w:line="228" w:lineRule="auto"/>
              <w:ind w:left="-12"/>
              <w:rPr>
                <w:sz w:val="20"/>
                <w:szCs w:val="20"/>
                <w:lang w:val="uk-UA"/>
              </w:rPr>
            </w:pPr>
            <w:bookmarkStart w:id="2" w:name="52"/>
            <w:bookmarkEnd w:id="2"/>
            <w:r w:rsidRPr="00321948">
              <w:rPr>
                <w:sz w:val="20"/>
                <w:szCs w:val="20"/>
                <w:lang w:val="uk-UA" w:eastAsia="en-US"/>
              </w:rPr>
              <w:t xml:space="preserve">збирання валютних цінностей у клієнтів банку </w:t>
            </w:r>
            <w:r w:rsidRPr="00321948">
              <w:rPr>
                <w:color w:val="FF0000"/>
                <w:sz w:val="20"/>
                <w:szCs w:val="20"/>
                <w:u w:val="single"/>
                <w:lang w:val="uk-UA" w:eastAsia="en-US"/>
              </w:rPr>
              <w:t>(або з програмно-технічних комплексів самообслуговування - ПТКС)</w:t>
            </w:r>
            <w:r w:rsidRPr="00321948">
              <w:rPr>
                <w:color w:val="00B050"/>
                <w:sz w:val="20"/>
                <w:szCs w:val="20"/>
                <w:lang w:val="uk-UA" w:eastAsia="en-US"/>
              </w:rPr>
              <w:t xml:space="preserve"> </w:t>
            </w:r>
            <w:r w:rsidRPr="00321948">
              <w:rPr>
                <w:sz w:val="20"/>
                <w:szCs w:val="20"/>
                <w:lang w:val="uk-UA" w:eastAsia="en-US"/>
              </w:rPr>
              <w:t xml:space="preserve">і доставка їх до кас банків або клієнтів банків та у зворотному напрямку; </w:t>
            </w:r>
          </w:p>
        </w:tc>
      </w:tr>
      <w:tr w:rsidR="003C6969" w:rsidRPr="00EE2D2A" w:rsidTr="00AB0ED1">
        <w:tc>
          <w:tcPr>
            <w:tcW w:w="5339" w:type="dxa"/>
          </w:tcPr>
          <w:p w:rsidR="003C6969" w:rsidRPr="00321948" w:rsidRDefault="003C6969" w:rsidP="00426812">
            <w:pPr>
              <w:pStyle w:val="Style4"/>
              <w:widowControl/>
              <w:spacing w:line="228" w:lineRule="auto"/>
              <w:ind w:left="-12" w:firstLine="0"/>
              <w:jc w:val="left"/>
              <w:rPr>
                <w:sz w:val="20"/>
                <w:szCs w:val="20"/>
                <w:lang w:val="uk-UA"/>
              </w:rPr>
            </w:pPr>
          </w:p>
          <w:p w:rsidR="003C6969"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Підготовка (перепідготовка, підвищення кваліфікації) працівників підрозділів перевезення цінностей здійснюється у відповідних навчальних закладах або в банківських установах за місцем роботи.</w:t>
            </w:r>
          </w:p>
        </w:tc>
        <w:tc>
          <w:tcPr>
            <w:tcW w:w="5339" w:type="dxa"/>
          </w:tcPr>
          <w:p w:rsidR="003C6969" w:rsidRPr="00930A1F" w:rsidRDefault="003C6969" w:rsidP="00426812">
            <w:pPr>
              <w:pStyle w:val="Style4"/>
              <w:widowControl/>
              <w:spacing w:line="228" w:lineRule="auto"/>
              <w:ind w:left="-12" w:firstLine="0"/>
              <w:jc w:val="left"/>
              <w:rPr>
                <w:sz w:val="20"/>
                <w:szCs w:val="20"/>
                <w:lang w:val="ru-RU"/>
              </w:rPr>
            </w:pPr>
            <w:r>
              <w:rPr>
                <w:sz w:val="20"/>
                <w:szCs w:val="20"/>
                <w:lang w:val="uk-UA"/>
              </w:rPr>
              <w:t>У розділі І</w:t>
            </w:r>
            <w:r>
              <w:rPr>
                <w:sz w:val="20"/>
                <w:szCs w:val="20"/>
              </w:rPr>
              <w:t>I</w:t>
            </w:r>
            <w:r w:rsidRPr="00930A1F">
              <w:rPr>
                <w:sz w:val="20"/>
                <w:szCs w:val="20"/>
                <w:lang w:val="ru-RU"/>
              </w:rPr>
              <w:t xml:space="preserve">. </w:t>
            </w:r>
            <w:r w:rsidRPr="00321948">
              <w:rPr>
                <w:sz w:val="20"/>
                <w:szCs w:val="20"/>
                <w:lang w:val="uk-UA"/>
              </w:rPr>
              <w:t>Перше речення пунк</w:t>
            </w:r>
            <w:r>
              <w:rPr>
                <w:sz w:val="20"/>
                <w:szCs w:val="20"/>
                <w:lang w:val="uk-UA"/>
              </w:rPr>
              <w:t>ту 3 глави 2 доповнити словами:</w:t>
            </w: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Підготовка (перепідготовка, підвищення кваліфікації) працівників підрозділів перевезення цінностей здійснюється у відповідних навчальних закладах або в банківських установах за місцем роботи, за програмою, погодженою з Національним банком.</w:t>
            </w:r>
          </w:p>
        </w:tc>
        <w:tc>
          <w:tcPr>
            <w:tcW w:w="5340" w:type="dxa"/>
          </w:tcPr>
          <w:p w:rsidR="003C6969" w:rsidRPr="00930A1F" w:rsidRDefault="003C6969" w:rsidP="00514BCA">
            <w:pPr>
              <w:pStyle w:val="Style4"/>
              <w:widowControl/>
              <w:spacing w:line="228" w:lineRule="auto"/>
              <w:ind w:left="-12" w:firstLine="0"/>
              <w:jc w:val="left"/>
              <w:rPr>
                <w:sz w:val="20"/>
                <w:szCs w:val="20"/>
                <w:lang w:val="ru-RU"/>
              </w:rPr>
            </w:pPr>
            <w:r>
              <w:rPr>
                <w:sz w:val="20"/>
                <w:szCs w:val="20"/>
                <w:lang w:val="uk-UA"/>
              </w:rPr>
              <w:t>У розділі І</w:t>
            </w:r>
            <w:r>
              <w:rPr>
                <w:sz w:val="20"/>
                <w:szCs w:val="20"/>
              </w:rPr>
              <w:t>I</w:t>
            </w:r>
            <w:r w:rsidRPr="00930A1F">
              <w:rPr>
                <w:sz w:val="20"/>
                <w:szCs w:val="20"/>
                <w:lang w:val="ru-RU"/>
              </w:rPr>
              <w:t xml:space="preserve">. </w:t>
            </w:r>
            <w:r w:rsidRPr="00321948">
              <w:rPr>
                <w:sz w:val="20"/>
                <w:szCs w:val="20"/>
                <w:lang w:val="uk-UA"/>
              </w:rPr>
              <w:t>Перше речення пунк</w:t>
            </w:r>
            <w:r>
              <w:rPr>
                <w:sz w:val="20"/>
                <w:szCs w:val="20"/>
                <w:lang w:val="uk-UA"/>
              </w:rPr>
              <w:t>ту 3 глави 2 доповнити словами:</w:t>
            </w:r>
          </w:p>
          <w:p w:rsidR="003C6969" w:rsidRPr="00321948" w:rsidRDefault="003C6969" w:rsidP="00514BCA">
            <w:pPr>
              <w:pStyle w:val="Style4"/>
              <w:widowControl/>
              <w:spacing w:line="228" w:lineRule="auto"/>
              <w:ind w:left="-12" w:firstLine="0"/>
              <w:jc w:val="left"/>
              <w:rPr>
                <w:sz w:val="20"/>
                <w:szCs w:val="20"/>
                <w:lang w:val="uk-UA"/>
              </w:rPr>
            </w:pPr>
          </w:p>
          <w:p w:rsidR="003C6969" w:rsidRPr="00321948" w:rsidRDefault="003C6969" w:rsidP="00514BCA">
            <w:pPr>
              <w:pStyle w:val="Style4"/>
              <w:widowControl/>
              <w:spacing w:line="228" w:lineRule="auto"/>
              <w:ind w:left="-12" w:firstLine="0"/>
              <w:jc w:val="left"/>
              <w:rPr>
                <w:sz w:val="20"/>
                <w:szCs w:val="20"/>
                <w:lang w:val="uk-UA"/>
              </w:rPr>
            </w:pPr>
            <w:r w:rsidRPr="00321948">
              <w:rPr>
                <w:sz w:val="20"/>
                <w:szCs w:val="20"/>
                <w:lang w:val="uk-UA"/>
              </w:rPr>
              <w:t xml:space="preserve">Підготовка (перепідготовка, підвищення кваліфікації) працівників підрозділів перевезення цінностей здійснюється у відповідних навчальних закладах або в банківських установах за місцем роботи, </w:t>
            </w:r>
            <w:r w:rsidRPr="00321948">
              <w:rPr>
                <w:color w:val="FF0000"/>
                <w:sz w:val="20"/>
                <w:szCs w:val="20"/>
                <w:u w:val="single"/>
                <w:lang w:val="uk-UA"/>
              </w:rPr>
              <w:t>за програмою відповідно додатку ___ (пропонується Національному банку затвердити єдину для всіх банківських установ програму ).</w:t>
            </w:r>
            <w:r w:rsidRPr="00321948">
              <w:rPr>
                <w:sz w:val="20"/>
                <w:szCs w:val="20"/>
                <w:lang w:val="uk-UA"/>
              </w:rPr>
              <w:t xml:space="preserve"> </w:t>
            </w:r>
          </w:p>
        </w:tc>
      </w:tr>
      <w:tr w:rsidR="003C6969" w:rsidRPr="00EE2D2A" w:rsidTr="00AB0ED1">
        <w:tc>
          <w:tcPr>
            <w:tcW w:w="5339" w:type="dxa"/>
          </w:tcPr>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У встановленому територіальним управлінням порядку банківська установа подає до територіального управління заявку, у якій зазначає спосіб доставки цінностей (власним підрозділом інкасації, підрозділом інкасації іншого банку, інкасаторами Національного банку) та в разі доставки власним підрозділом інкасації чи підрозділом інкасації іншого банку - прізвище, ім'я, по батькові та номери службових посвідчень інкасаторів, інкасатора-водія, марку та номер державної реєстрації оперативного автомобіля, номер і дату доручення та час приїзду інкасаторів банку.</w:t>
            </w:r>
          </w:p>
        </w:tc>
        <w:tc>
          <w:tcPr>
            <w:tcW w:w="5339" w:type="dxa"/>
          </w:tcPr>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У розділі ІІІ. Абзац перший пункту 3 глави 3 доповнити словами</w:t>
            </w:r>
          </w:p>
          <w:p w:rsidR="003C6969" w:rsidRPr="00321948" w:rsidRDefault="003C6969" w:rsidP="00426812">
            <w:pPr>
              <w:pStyle w:val="Style4"/>
              <w:widowControl/>
              <w:spacing w:line="228" w:lineRule="auto"/>
              <w:ind w:left="-12" w:firstLine="0"/>
              <w:jc w:val="left"/>
              <w:rPr>
                <w:sz w:val="20"/>
                <w:szCs w:val="20"/>
                <w:lang w:val="uk-UA"/>
              </w:rPr>
            </w:pPr>
          </w:p>
          <w:p w:rsidR="003C6969" w:rsidRPr="00321948" w:rsidRDefault="003C6969" w:rsidP="00426812">
            <w:pPr>
              <w:pStyle w:val="Style4"/>
              <w:widowControl/>
              <w:spacing w:line="228" w:lineRule="auto"/>
              <w:ind w:left="-12" w:firstLine="0"/>
              <w:jc w:val="left"/>
              <w:rPr>
                <w:sz w:val="20"/>
                <w:szCs w:val="20"/>
                <w:lang w:val="uk-UA"/>
              </w:rPr>
            </w:pPr>
            <w:r w:rsidRPr="00321948">
              <w:rPr>
                <w:sz w:val="20"/>
                <w:szCs w:val="20"/>
                <w:lang w:val="uk-UA"/>
              </w:rPr>
              <w:t>У встановленому територіальним управлінням порядку банківська установа подає до територіального управління заявку, у якій зазначає спосіб доставки цінностей (власним підрозділом інкасації, підрозділом інкасації іншого банку, інкасаторами Національного банку) та в разі доставки власним підрозділом інкасації чи підрозділом інкасації іншого банку - прізвище, ім'я, по батькові та номери службових посвідчень інкасаторів, інкасатора-водія, марку та номер державної реєстрації оперативного автомобіля, номер і дату доручення та час приїзду інкасаторів банку, а також іншу інформацію, що підтверджує виконання банком під час перевезення валютних цінностей вимог додатка 1 до цієї Інструкції.</w:t>
            </w:r>
          </w:p>
        </w:tc>
        <w:tc>
          <w:tcPr>
            <w:tcW w:w="5340" w:type="dxa"/>
          </w:tcPr>
          <w:p w:rsidR="003C6969" w:rsidRPr="00321948" w:rsidRDefault="003C6969" w:rsidP="00C47A1D">
            <w:pPr>
              <w:pStyle w:val="Style4"/>
              <w:widowControl/>
              <w:spacing w:line="228" w:lineRule="auto"/>
              <w:ind w:left="-12" w:firstLine="0"/>
              <w:jc w:val="left"/>
              <w:rPr>
                <w:sz w:val="20"/>
                <w:szCs w:val="20"/>
                <w:lang w:val="uk-UA"/>
              </w:rPr>
            </w:pPr>
            <w:r w:rsidRPr="00321948">
              <w:rPr>
                <w:sz w:val="20"/>
                <w:szCs w:val="20"/>
                <w:lang w:val="uk-UA"/>
              </w:rPr>
              <w:t>У розділі ІІІ. Абзац перший пункту 3 глави 3 викласти в такій редакції:</w:t>
            </w:r>
          </w:p>
          <w:p w:rsidR="003C6969" w:rsidRPr="00321948" w:rsidRDefault="003C6969" w:rsidP="00C47A1D">
            <w:pPr>
              <w:pStyle w:val="Style4"/>
              <w:widowControl/>
              <w:spacing w:line="228" w:lineRule="auto"/>
              <w:ind w:left="-12" w:firstLine="0"/>
              <w:jc w:val="left"/>
              <w:rPr>
                <w:sz w:val="20"/>
                <w:szCs w:val="20"/>
                <w:lang w:val="uk-UA"/>
              </w:rPr>
            </w:pPr>
          </w:p>
          <w:p w:rsidR="003C6969" w:rsidRPr="00321948" w:rsidRDefault="003C6969" w:rsidP="00C47A1D">
            <w:pPr>
              <w:pStyle w:val="Style4"/>
              <w:widowControl/>
              <w:spacing w:line="228" w:lineRule="auto"/>
              <w:ind w:left="-12" w:firstLine="0"/>
              <w:jc w:val="left"/>
              <w:rPr>
                <w:sz w:val="20"/>
                <w:szCs w:val="20"/>
                <w:lang w:val="uk-UA"/>
              </w:rPr>
            </w:pPr>
            <w:r w:rsidRPr="00321948">
              <w:rPr>
                <w:sz w:val="20"/>
                <w:szCs w:val="20"/>
                <w:lang w:val="uk-UA"/>
              </w:rPr>
              <w:t>У встановленому територіальним управлінням порядку банківська установа подає до територіального управління заявку, у якій зазначає спосіб доставки цінностей (власним підрозділом інкасації, підрозділом інкасації іншого банку</w:t>
            </w:r>
            <w:r w:rsidRPr="00321948">
              <w:rPr>
                <w:strike/>
                <w:color w:val="00B050"/>
                <w:sz w:val="20"/>
                <w:szCs w:val="20"/>
                <w:lang w:val="uk-UA"/>
              </w:rPr>
              <w:t>,</w:t>
            </w:r>
            <w:r w:rsidRPr="00321948">
              <w:rPr>
                <w:strike/>
                <w:color w:val="0070C0"/>
                <w:sz w:val="20"/>
                <w:szCs w:val="20"/>
                <w:lang w:val="uk-UA"/>
              </w:rPr>
              <w:t xml:space="preserve"> </w:t>
            </w:r>
            <w:r w:rsidRPr="00321948">
              <w:rPr>
                <w:strike/>
                <w:color w:val="FF0000"/>
                <w:sz w:val="20"/>
                <w:szCs w:val="20"/>
                <w:u w:val="single"/>
                <w:lang w:val="uk-UA"/>
              </w:rPr>
              <w:t>інкасаторами Національного банку</w:t>
            </w:r>
            <w:r w:rsidRPr="00321948">
              <w:rPr>
                <w:sz w:val="20"/>
                <w:szCs w:val="20"/>
                <w:lang w:val="uk-UA"/>
              </w:rPr>
              <w:t>) та в разі доставки власним підрозділом інкасації чи підрозділом інкасації іншого банку - прізвище, ім'я, по батькові та номери службових посвідчень інкасаторів, інкасатора-водія, марку та номер державної реєстрації оперативного автомобіля, номер і дату доручення та час приїзду інкасаторів банку, а також іншу інформацію, що підтверджує виконання банком під час перевезення валютних цінностей вимог додатка 1 до цієї Інструкції.</w:t>
            </w:r>
          </w:p>
        </w:tc>
      </w:tr>
      <w:tr w:rsidR="003C6969" w:rsidRPr="00EE2D2A" w:rsidTr="00AB0ED1">
        <w:trPr>
          <w:trHeight w:val="100"/>
        </w:trPr>
        <w:tc>
          <w:tcPr>
            <w:tcW w:w="5339" w:type="dxa"/>
          </w:tcPr>
          <w:p w:rsidR="003C6969" w:rsidRPr="00321948" w:rsidRDefault="003C6969" w:rsidP="00426812">
            <w:pPr>
              <w:pStyle w:val="Style4"/>
              <w:spacing w:line="228" w:lineRule="auto"/>
              <w:ind w:left="-12"/>
              <w:rPr>
                <w:sz w:val="20"/>
                <w:szCs w:val="20"/>
                <w:lang w:val="uk-UA"/>
              </w:rPr>
            </w:pPr>
          </w:p>
          <w:p w:rsidR="003C6969" w:rsidRPr="00321948" w:rsidRDefault="003C6969" w:rsidP="00426812">
            <w:pPr>
              <w:pStyle w:val="Style4"/>
              <w:spacing w:line="228" w:lineRule="auto"/>
              <w:ind w:left="-12"/>
              <w:rPr>
                <w:sz w:val="20"/>
                <w:szCs w:val="20"/>
                <w:lang w:val="uk-UA"/>
              </w:rPr>
            </w:pPr>
          </w:p>
          <w:p w:rsidR="003C6969" w:rsidRPr="00321948" w:rsidRDefault="003C6969" w:rsidP="00426812">
            <w:pPr>
              <w:pStyle w:val="Style4"/>
              <w:spacing w:line="228" w:lineRule="auto"/>
              <w:ind w:left="-12"/>
              <w:rPr>
                <w:sz w:val="20"/>
                <w:szCs w:val="20"/>
                <w:lang w:val="uk-UA"/>
              </w:rPr>
            </w:pPr>
            <w:r w:rsidRPr="00321948">
              <w:rPr>
                <w:sz w:val="20"/>
                <w:szCs w:val="20"/>
                <w:lang w:val="uk-UA"/>
              </w:rPr>
              <w:t>Доручення на перевезення валютних цінностей оформляє уповноважена особа підрозділу інкасації</w:t>
            </w:r>
            <w:hyperlink r:id="rId8" w:anchor="63" w:tgtFrame="_top" w:history="1">
              <w:r w:rsidRPr="00321948">
                <w:rPr>
                  <w:sz w:val="20"/>
                  <w:szCs w:val="20"/>
                  <w:lang w:val="uk-UA"/>
                </w:rPr>
                <w:t>, який здійснюватиме перевезення валютних цінностей,</w:t>
              </w:r>
            </w:hyperlink>
            <w:r w:rsidRPr="00321948">
              <w:rPr>
                <w:sz w:val="20"/>
                <w:szCs w:val="20"/>
                <w:lang w:val="uk-UA"/>
              </w:rPr>
              <w:t xml:space="preserve"> згідно з порядком, установленим внутрішнім документом банківської установи, і видає старшому бригади інкасації за підписами керівника банківської установи (його заступника), головного бухгалтера (його заступника) на лицьовому боці та керівника підрозділу інкасації банківської установи або його заступника на зворотному боці доручення.</w:t>
            </w:r>
          </w:p>
          <w:p w:rsidR="003C6969" w:rsidRPr="00321948" w:rsidRDefault="003C6969" w:rsidP="00426812">
            <w:pPr>
              <w:pStyle w:val="Style4"/>
              <w:spacing w:line="228" w:lineRule="auto"/>
              <w:ind w:left="-12"/>
              <w:rPr>
                <w:sz w:val="20"/>
                <w:szCs w:val="20"/>
                <w:lang w:val="uk-UA"/>
              </w:rPr>
            </w:pPr>
            <w:r w:rsidRPr="00321948">
              <w:rPr>
                <w:sz w:val="20"/>
                <w:szCs w:val="20"/>
                <w:lang w:val="uk-UA"/>
              </w:rPr>
              <w:t>Підписи засвідчуються відбитком печатки банківської установи</w:t>
            </w:r>
            <w:hyperlink r:id="rId9" w:anchor="64" w:tgtFrame="_top" w:history="1">
              <w:r w:rsidRPr="00321948">
                <w:rPr>
                  <w:sz w:val="20"/>
                  <w:szCs w:val="20"/>
                  <w:lang w:val="uk-UA"/>
                </w:rPr>
                <w:t>, яка здійснюватиме перевезення валютних цінностей,</w:t>
              </w:r>
            </w:hyperlink>
            <w:r w:rsidRPr="00321948">
              <w:rPr>
                <w:sz w:val="20"/>
                <w:szCs w:val="20"/>
                <w:lang w:val="uk-UA"/>
              </w:rPr>
              <w:t xml:space="preserve"> на лицьовому боці та відбитком печатки підрозділу інкасації на зворотному боці доручення.</w:t>
            </w:r>
          </w:p>
          <w:p w:rsidR="003C6969" w:rsidRPr="00321948" w:rsidRDefault="003C6969" w:rsidP="00426812">
            <w:pPr>
              <w:pStyle w:val="Style4"/>
              <w:spacing w:line="228" w:lineRule="auto"/>
              <w:ind w:left="-12"/>
              <w:rPr>
                <w:sz w:val="20"/>
                <w:szCs w:val="20"/>
                <w:lang w:val="uk-UA"/>
              </w:rPr>
            </w:pPr>
            <w:r w:rsidRPr="00321948">
              <w:rPr>
                <w:sz w:val="20"/>
                <w:szCs w:val="20"/>
                <w:lang w:val="uk-UA"/>
              </w:rPr>
              <w:t xml:space="preserve">Якщо під час оформлення доручення неможливо точно визначити суму, що підлягає перевезенню, то в дорученні зазначається "згідно з описом(ами) цінностей. </w:t>
            </w:r>
          </w:p>
        </w:tc>
        <w:tc>
          <w:tcPr>
            <w:tcW w:w="5339" w:type="dxa"/>
          </w:tcPr>
          <w:p w:rsidR="003C6969" w:rsidRPr="00321948" w:rsidRDefault="003C6969" w:rsidP="00426812">
            <w:pPr>
              <w:pStyle w:val="Style4"/>
              <w:spacing w:line="228" w:lineRule="auto"/>
              <w:ind w:left="-12"/>
              <w:rPr>
                <w:sz w:val="20"/>
                <w:szCs w:val="20"/>
                <w:lang w:val="uk-UA"/>
              </w:rPr>
            </w:pPr>
          </w:p>
        </w:tc>
        <w:tc>
          <w:tcPr>
            <w:tcW w:w="5340" w:type="dxa"/>
          </w:tcPr>
          <w:p w:rsidR="003C6969" w:rsidRPr="00321948" w:rsidRDefault="003C6969" w:rsidP="008B6B76">
            <w:pPr>
              <w:pStyle w:val="HTMLPreformatted"/>
              <w:rPr>
                <w:rFonts w:ascii="Times New Roman" w:hAnsi="Times New Roman" w:cs="Times New Roman"/>
                <w:sz w:val="20"/>
                <w:szCs w:val="20"/>
                <w:lang w:val="uk-UA"/>
              </w:rPr>
            </w:pPr>
            <w:r w:rsidRPr="00321948">
              <w:rPr>
                <w:rFonts w:ascii="Times New Roman" w:hAnsi="Times New Roman" w:cs="Times New Roman"/>
                <w:sz w:val="20"/>
                <w:szCs w:val="20"/>
                <w:lang w:val="uk-UA"/>
              </w:rPr>
              <w:t>Пункту 4 глави 1 розділу III викласти в такій редакції</w:t>
            </w:r>
          </w:p>
          <w:p w:rsidR="003C6969" w:rsidRPr="00321948" w:rsidRDefault="003C6969" w:rsidP="008B6B76">
            <w:pPr>
              <w:pStyle w:val="HTMLPreformatted"/>
              <w:rPr>
                <w:rFonts w:ascii="Times New Roman" w:hAnsi="Times New Roman" w:cs="Times New Roman"/>
                <w:sz w:val="20"/>
                <w:szCs w:val="20"/>
                <w:lang w:val="uk-UA"/>
              </w:rPr>
            </w:pPr>
          </w:p>
          <w:p w:rsidR="003C6969" w:rsidRPr="00321948" w:rsidRDefault="003C6969" w:rsidP="00396895">
            <w:pPr>
              <w:pStyle w:val="HTMLPreformatted"/>
              <w:rPr>
                <w:rFonts w:ascii="Times New Roman" w:hAnsi="Times New Roman" w:cs="Times New Roman"/>
                <w:color w:val="FF0000"/>
                <w:sz w:val="20"/>
                <w:szCs w:val="20"/>
                <w:lang w:val="uk-UA" w:eastAsia="en-US"/>
              </w:rPr>
            </w:pPr>
            <w:r w:rsidRPr="00321948">
              <w:rPr>
                <w:rFonts w:ascii="Times New Roman" w:hAnsi="Times New Roman" w:cs="Times New Roman"/>
                <w:sz w:val="20"/>
                <w:szCs w:val="20"/>
                <w:lang w:val="uk-UA"/>
              </w:rPr>
              <w:t xml:space="preserve">             </w:t>
            </w:r>
            <w:r w:rsidRPr="00321948">
              <w:rPr>
                <w:rFonts w:ascii="Times New Roman" w:hAnsi="Times New Roman" w:cs="Times New Roman"/>
                <w:sz w:val="20"/>
                <w:szCs w:val="20"/>
                <w:lang w:val="uk-UA" w:eastAsia="en-US"/>
              </w:rPr>
              <w:t>Доручення на перевезення валютних цінностей оформляє уповноважена особа підрозділу інкасації</w:t>
            </w:r>
            <w:hyperlink r:id="rId10" w:anchor="63" w:tgtFrame="_top" w:history="1">
              <w:r w:rsidRPr="00321948">
                <w:rPr>
                  <w:rFonts w:ascii="Times New Roman" w:hAnsi="Times New Roman" w:cs="Times New Roman"/>
                  <w:color w:val="auto"/>
                  <w:sz w:val="20"/>
                  <w:szCs w:val="20"/>
                  <w:lang w:val="uk-UA" w:eastAsia="en-US"/>
                </w:rPr>
                <w:t>, який здійснюватиме перевезення валютних цінностей,</w:t>
              </w:r>
            </w:hyperlink>
            <w:r w:rsidRPr="00321948">
              <w:rPr>
                <w:rFonts w:ascii="Times New Roman" w:hAnsi="Times New Roman" w:cs="Times New Roman"/>
                <w:sz w:val="20"/>
                <w:szCs w:val="20"/>
                <w:lang w:val="uk-UA" w:eastAsia="en-US"/>
              </w:rPr>
              <w:t xml:space="preserve"> згідно з порядком, </w:t>
            </w:r>
            <w:r w:rsidRPr="00321948">
              <w:rPr>
                <w:rFonts w:ascii="Times New Roman" w:hAnsi="Times New Roman" w:cs="Times New Roman"/>
                <w:color w:val="auto"/>
                <w:sz w:val="20"/>
                <w:szCs w:val="20"/>
                <w:lang w:val="uk-UA" w:eastAsia="en-US"/>
              </w:rPr>
              <w:t xml:space="preserve">установленим внутрішнім документом банківської установи, і видає старшому бригади інкасації </w:t>
            </w:r>
            <w:r w:rsidRPr="00321948">
              <w:rPr>
                <w:rFonts w:ascii="Times New Roman" w:hAnsi="Times New Roman" w:cs="Times New Roman"/>
                <w:color w:val="FF0000"/>
                <w:sz w:val="20"/>
                <w:szCs w:val="20"/>
                <w:u w:val="single"/>
                <w:lang w:val="uk-UA" w:eastAsia="en-US"/>
              </w:rPr>
              <w:t>з першим та другим підписами, згідно картки із зразками підписів та відбитка печатки, оформленої відповідно до постанови Правління Національного банку України від</w:t>
            </w:r>
            <w:bookmarkStart w:id="3" w:name="3"/>
            <w:bookmarkEnd w:id="3"/>
            <w:r w:rsidRPr="00321948">
              <w:rPr>
                <w:rFonts w:ascii="Times New Roman" w:hAnsi="Times New Roman" w:cs="Times New Roman"/>
                <w:color w:val="FF0000"/>
                <w:sz w:val="20"/>
                <w:szCs w:val="20"/>
                <w:u w:val="single"/>
                <w:lang w:val="uk-UA" w:eastAsia="en-US"/>
              </w:rPr>
              <w:t xml:space="preserve"> 16.08.2006 N 320, на лицьовому боці та третім підписом на зворотному боці доручення.</w:t>
            </w:r>
            <w:r w:rsidRPr="00321948">
              <w:rPr>
                <w:color w:val="FF0000"/>
                <w:sz w:val="20"/>
                <w:szCs w:val="20"/>
                <w:u w:val="single"/>
                <w:lang w:val="uk-UA"/>
              </w:rPr>
              <w:t xml:space="preserve"> </w:t>
            </w:r>
            <w:r w:rsidRPr="00321948">
              <w:rPr>
                <w:rFonts w:ascii="Times New Roman" w:hAnsi="Times New Roman" w:cs="Times New Roman"/>
                <w:color w:val="FF0000"/>
                <w:sz w:val="20"/>
                <w:szCs w:val="20"/>
                <w:u w:val="single"/>
                <w:lang w:val="uk-UA" w:eastAsia="en-US"/>
              </w:rPr>
              <w:t>Право третього підпису належить керівнику підрозділу інкасації банківської установи або службовим особам, уповноваженим керівником підрозділу інкасації банківської установи.</w:t>
            </w:r>
            <w:r w:rsidRPr="00321948">
              <w:rPr>
                <w:rFonts w:ascii="Times New Roman" w:hAnsi="Times New Roman" w:cs="Times New Roman"/>
                <w:color w:val="FF0000"/>
                <w:sz w:val="20"/>
                <w:szCs w:val="20"/>
                <w:lang w:val="uk-UA" w:eastAsia="en-US"/>
              </w:rPr>
              <w:t xml:space="preserve"> </w:t>
            </w:r>
            <w:r w:rsidRPr="00321948">
              <w:rPr>
                <w:rFonts w:ascii="Times New Roman" w:hAnsi="Times New Roman" w:cs="Times New Roman"/>
                <w:sz w:val="20"/>
                <w:szCs w:val="20"/>
                <w:lang w:val="uk-UA" w:eastAsia="en-US"/>
              </w:rPr>
              <w:t>Підписи засвідчуються відбитком печатки банківської установи</w:t>
            </w:r>
            <w:hyperlink r:id="rId11" w:anchor="64" w:tgtFrame="_top" w:history="1">
              <w:r w:rsidRPr="00321948">
                <w:rPr>
                  <w:rFonts w:ascii="Times New Roman" w:hAnsi="Times New Roman" w:cs="Times New Roman"/>
                  <w:color w:val="auto"/>
                  <w:sz w:val="20"/>
                  <w:szCs w:val="20"/>
                  <w:lang w:val="uk-UA" w:eastAsia="en-US"/>
                </w:rPr>
                <w:t>, яка здійснюватиме перевезення валютних цінностей,</w:t>
              </w:r>
            </w:hyperlink>
            <w:r w:rsidRPr="00321948">
              <w:rPr>
                <w:rFonts w:ascii="Times New Roman" w:hAnsi="Times New Roman" w:cs="Times New Roman"/>
                <w:sz w:val="20"/>
                <w:szCs w:val="20"/>
                <w:lang w:val="uk-UA" w:eastAsia="en-US"/>
              </w:rPr>
              <w:t xml:space="preserve"> на лицьовому боці та відбитком печатки підрозділу інкасації на зворотному боці доручення. </w:t>
            </w:r>
          </w:p>
          <w:p w:rsidR="003C6969" w:rsidRPr="00321948" w:rsidRDefault="003C6969" w:rsidP="00F87DE4">
            <w:pPr>
              <w:pStyle w:val="Style4"/>
              <w:spacing w:line="228" w:lineRule="auto"/>
              <w:ind w:left="-12"/>
              <w:rPr>
                <w:sz w:val="20"/>
                <w:szCs w:val="20"/>
                <w:lang w:val="uk-UA"/>
              </w:rPr>
            </w:pPr>
            <w:hyperlink r:id="rId12" w:anchor="66" w:tgtFrame="_top" w:history="1">
              <w:r w:rsidRPr="00321948">
                <w:rPr>
                  <w:sz w:val="20"/>
                  <w:szCs w:val="20"/>
                  <w:lang w:val="uk-UA"/>
                </w:rPr>
                <w:t>Якщо під час оформлення доручення неможливо точно визначити суму, що підлягає перевезенню, то в дорученні зазначається "згідно з описом(ами) цінностей.</w:t>
              </w:r>
              <w:r w:rsidRPr="00321948">
                <w:rPr>
                  <w:rStyle w:val="Hyperlink"/>
                  <w:rFonts w:ascii="Arial" w:hAnsi="Arial" w:cs="Arial"/>
                  <w:lang w:val="uk-UA"/>
                </w:rPr>
                <w:t xml:space="preserve"> </w:t>
              </w:r>
            </w:hyperlink>
          </w:p>
        </w:tc>
      </w:tr>
      <w:tr w:rsidR="003C6969" w:rsidRPr="00EE2D2A" w:rsidTr="00C26C05">
        <w:trPr>
          <w:trHeight w:val="105"/>
        </w:trPr>
        <w:tc>
          <w:tcPr>
            <w:tcW w:w="5339" w:type="dxa"/>
          </w:tcPr>
          <w:p w:rsidR="003C6969" w:rsidRPr="00321948" w:rsidRDefault="003C6969" w:rsidP="00ED75C5">
            <w:pPr>
              <w:pStyle w:val="Style4"/>
              <w:spacing w:line="228" w:lineRule="auto"/>
              <w:ind w:left="-12"/>
              <w:rPr>
                <w:sz w:val="20"/>
                <w:szCs w:val="20"/>
                <w:lang w:val="uk-UA"/>
              </w:rPr>
            </w:pPr>
          </w:p>
          <w:p w:rsidR="003C6969" w:rsidRDefault="003C6969" w:rsidP="00ED75C5">
            <w:pPr>
              <w:pStyle w:val="Style4"/>
              <w:spacing w:line="228" w:lineRule="auto"/>
              <w:ind w:left="-12"/>
              <w:rPr>
                <w:sz w:val="20"/>
                <w:szCs w:val="20"/>
                <w:lang w:val="uk-UA"/>
              </w:rPr>
            </w:pPr>
          </w:p>
          <w:p w:rsidR="003C6969" w:rsidRPr="00321948" w:rsidRDefault="003C6969" w:rsidP="00ED75C5">
            <w:pPr>
              <w:pStyle w:val="Style4"/>
              <w:spacing w:line="228" w:lineRule="auto"/>
              <w:ind w:left="-12"/>
              <w:rPr>
                <w:sz w:val="20"/>
                <w:szCs w:val="20"/>
                <w:lang w:val="uk-UA"/>
              </w:rPr>
            </w:pPr>
          </w:p>
          <w:p w:rsidR="003C6969" w:rsidRPr="00321948" w:rsidRDefault="003C6969" w:rsidP="00ED75C5">
            <w:pPr>
              <w:pStyle w:val="Style4"/>
              <w:spacing w:line="228" w:lineRule="auto"/>
              <w:ind w:left="-12"/>
              <w:rPr>
                <w:sz w:val="20"/>
                <w:szCs w:val="20"/>
                <w:lang w:val="uk-UA"/>
              </w:rPr>
            </w:pPr>
            <w:r w:rsidRPr="00321948">
              <w:rPr>
                <w:sz w:val="20"/>
                <w:szCs w:val="20"/>
                <w:lang w:val="uk-UA"/>
              </w:rPr>
              <w:t xml:space="preserve">Керівництво (правління) банку у внутрішньому документі з урахуванням вимог додатка 1 до цієї Інструкції визначає чисельний склад бригади інкасації, необхідні охоронні заходи щодо забезпечення схоронності валютних цінностей залежно від умов перевезення, інкасації та ступеня ризику, пов'язаного з їх доставкою, в разі: </w:t>
            </w:r>
          </w:p>
          <w:p w:rsidR="003C6969" w:rsidRPr="00321948" w:rsidRDefault="003C6969" w:rsidP="00ED75C5">
            <w:pPr>
              <w:pStyle w:val="Style4"/>
              <w:spacing w:line="228" w:lineRule="auto"/>
              <w:ind w:left="-12"/>
              <w:rPr>
                <w:sz w:val="20"/>
                <w:szCs w:val="20"/>
                <w:lang w:val="uk-UA"/>
              </w:rPr>
            </w:pPr>
          </w:p>
          <w:p w:rsidR="003C6969" w:rsidRPr="00321948" w:rsidRDefault="003C6969" w:rsidP="00ED75C5">
            <w:pPr>
              <w:pStyle w:val="Style4"/>
              <w:spacing w:line="228" w:lineRule="auto"/>
              <w:ind w:left="-12"/>
              <w:rPr>
                <w:sz w:val="20"/>
                <w:szCs w:val="20"/>
                <w:lang w:val="uk-UA"/>
              </w:rPr>
            </w:pPr>
          </w:p>
        </w:tc>
        <w:tc>
          <w:tcPr>
            <w:tcW w:w="5339" w:type="dxa"/>
          </w:tcPr>
          <w:p w:rsidR="003C6969" w:rsidRPr="00321948" w:rsidRDefault="003C6969" w:rsidP="00C26C05">
            <w:pPr>
              <w:pStyle w:val="Style4"/>
              <w:spacing w:line="228" w:lineRule="auto"/>
              <w:ind w:left="-12"/>
              <w:rPr>
                <w:sz w:val="20"/>
                <w:szCs w:val="20"/>
                <w:lang w:val="uk-UA"/>
              </w:rPr>
            </w:pPr>
          </w:p>
        </w:tc>
        <w:tc>
          <w:tcPr>
            <w:tcW w:w="5340" w:type="dxa"/>
          </w:tcPr>
          <w:p w:rsidR="003C6969" w:rsidRPr="00321948" w:rsidRDefault="003C6969" w:rsidP="00ED75C5">
            <w:pPr>
              <w:pStyle w:val="Style4"/>
              <w:widowControl/>
              <w:spacing w:line="228" w:lineRule="auto"/>
              <w:ind w:left="-12" w:firstLine="0"/>
              <w:jc w:val="left"/>
              <w:rPr>
                <w:sz w:val="20"/>
                <w:szCs w:val="20"/>
                <w:lang w:val="uk-UA"/>
              </w:rPr>
            </w:pPr>
            <w:r w:rsidRPr="00321948">
              <w:rPr>
                <w:sz w:val="20"/>
                <w:szCs w:val="20"/>
                <w:lang w:val="uk-UA"/>
              </w:rPr>
              <w:t>У розділі ІІ. Абзац перший пункту 2 глави 3 викласти в такій редакції:</w:t>
            </w:r>
          </w:p>
          <w:p w:rsidR="003C6969" w:rsidRPr="00321948" w:rsidRDefault="003C6969" w:rsidP="002235C3">
            <w:pPr>
              <w:pStyle w:val="Style4"/>
              <w:spacing w:line="228" w:lineRule="auto"/>
              <w:ind w:firstLine="0"/>
              <w:rPr>
                <w:sz w:val="20"/>
                <w:szCs w:val="20"/>
                <w:lang w:val="uk-UA"/>
              </w:rPr>
            </w:pPr>
          </w:p>
          <w:p w:rsidR="003C6969" w:rsidRPr="00321948" w:rsidRDefault="003C6969" w:rsidP="002235C3">
            <w:pPr>
              <w:pStyle w:val="Style4"/>
              <w:spacing w:line="228" w:lineRule="auto"/>
              <w:ind w:left="-12"/>
              <w:rPr>
                <w:sz w:val="20"/>
                <w:szCs w:val="20"/>
                <w:lang w:val="uk-UA"/>
              </w:rPr>
            </w:pPr>
            <w:r w:rsidRPr="00321948">
              <w:rPr>
                <w:sz w:val="20"/>
                <w:szCs w:val="20"/>
                <w:lang w:val="uk-UA"/>
              </w:rPr>
              <w:t xml:space="preserve">Керівництво (правління) банку у внутрішньому документі з урахуванням вимог додатка 1 </w:t>
            </w:r>
            <w:r w:rsidRPr="00321948">
              <w:rPr>
                <w:color w:val="FF0000"/>
                <w:sz w:val="20"/>
                <w:szCs w:val="20"/>
                <w:u w:val="single"/>
                <w:lang w:val="uk-UA"/>
              </w:rPr>
              <w:t>та 1а</w:t>
            </w:r>
            <w:r w:rsidRPr="00321948">
              <w:rPr>
                <w:sz w:val="20"/>
                <w:szCs w:val="20"/>
                <w:lang w:val="uk-UA"/>
              </w:rPr>
              <w:t xml:space="preserve"> до цієї Інструкції визначає чисельний склад бригади інкасації, необхідні охоронні заходи щодо забезпечення схоронності валютних цінностей залежно від умов перевезення, інкасації та ступеня ризику, пов'язаного з їх доставкою, в разі:</w:t>
            </w:r>
          </w:p>
          <w:p w:rsidR="003C6969" w:rsidRPr="00321948" w:rsidRDefault="003C6969" w:rsidP="002235C3">
            <w:pPr>
              <w:pStyle w:val="Style4"/>
              <w:spacing w:line="228" w:lineRule="auto"/>
              <w:ind w:left="-12"/>
              <w:rPr>
                <w:color w:val="FF0000"/>
                <w:sz w:val="20"/>
                <w:szCs w:val="20"/>
                <w:u w:val="single"/>
                <w:lang w:val="uk-UA"/>
              </w:rPr>
            </w:pPr>
            <w:r w:rsidRPr="00321948">
              <w:rPr>
                <w:color w:val="FF0000"/>
                <w:sz w:val="20"/>
                <w:szCs w:val="20"/>
                <w:u w:val="single"/>
                <w:lang w:val="uk-UA"/>
              </w:rPr>
              <w:t>використання технічних засобів при перенесенні їх від точки інкасації до оперативного автомобіля та перевезення їх в сейфі інкасаторі до банківської установи;</w:t>
            </w:r>
          </w:p>
          <w:p w:rsidR="003C6969" w:rsidRPr="00321948" w:rsidRDefault="003C6969" w:rsidP="002235C3">
            <w:pPr>
              <w:pStyle w:val="Style4"/>
              <w:spacing w:line="228" w:lineRule="auto"/>
              <w:ind w:left="-12"/>
              <w:rPr>
                <w:sz w:val="20"/>
                <w:szCs w:val="20"/>
                <w:lang w:val="uk-UA"/>
              </w:rPr>
            </w:pPr>
            <w:r w:rsidRPr="00321948">
              <w:rPr>
                <w:color w:val="FF0000"/>
                <w:sz w:val="20"/>
                <w:szCs w:val="20"/>
                <w:u w:val="single"/>
                <w:lang w:val="uk-UA"/>
              </w:rPr>
              <w:t>при перевезенні валютних цінностей з боксу в бокс інкасації з використанням сейфу інкасатора;</w:t>
            </w:r>
          </w:p>
        </w:tc>
      </w:tr>
      <w:tr w:rsidR="003C6969" w:rsidRPr="00EE2D2A" w:rsidTr="00AB0ED1">
        <w:trPr>
          <w:trHeight w:val="105"/>
        </w:trPr>
        <w:tc>
          <w:tcPr>
            <w:tcW w:w="5339" w:type="dxa"/>
          </w:tcPr>
          <w:p w:rsidR="003C6969" w:rsidRDefault="003C6969" w:rsidP="00321948">
            <w:pPr>
              <w:pStyle w:val="Style4"/>
              <w:spacing w:line="228" w:lineRule="auto"/>
              <w:ind w:left="-12"/>
              <w:rPr>
                <w:sz w:val="20"/>
                <w:szCs w:val="20"/>
                <w:lang w:val="uk-UA"/>
              </w:rPr>
            </w:pPr>
          </w:p>
          <w:p w:rsidR="003C6969" w:rsidRDefault="003C6969" w:rsidP="00321948">
            <w:pPr>
              <w:pStyle w:val="Style4"/>
              <w:spacing w:line="228" w:lineRule="auto"/>
              <w:ind w:left="-12"/>
              <w:rPr>
                <w:sz w:val="20"/>
                <w:szCs w:val="20"/>
                <w:lang w:val="uk-UA"/>
              </w:rPr>
            </w:pPr>
          </w:p>
          <w:p w:rsidR="003C6969" w:rsidRDefault="003C6969" w:rsidP="00321948">
            <w:pPr>
              <w:pStyle w:val="Style4"/>
              <w:spacing w:line="228" w:lineRule="auto"/>
              <w:ind w:left="-12"/>
              <w:rPr>
                <w:sz w:val="20"/>
                <w:szCs w:val="20"/>
                <w:lang w:val="uk-UA"/>
              </w:rPr>
            </w:pPr>
          </w:p>
          <w:p w:rsidR="003C6969" w:rsidRPr="00321948" w:rsidRDefault="003C6969" w:rsidP="000F658B">
            <w:pPr>
              <w:pStyle w:val="Style4"/>
              <w:spacing w:line="228" w:lineRule="auto"/>
              <w:ind w:left="-12"/>
              <w:rPr>
                <w:sz w:val="20"/>
                <w:szCs w:val="20"/>
                <w:lang w:val="uk-UA"/>
              </w:rPr>
            </w:pPr>
            <w:r w:rsidRPr="00321948">
              <w:rPr>
                <w:sz w:val="20"/>
                <w:szCs w:val="20"/>
                <w:lang w:val="uk-UA"/>
              </w:rPr>
              <w:t>У Положенні або окремому внутрішньому положенні визначаються питання з охорони праці інкасаторів, порядок дії членів бригади інкасації на маршруті під час виникнення нестандартних та надзвичайних ситуацій, порядок їх взаємодії з банківською службою безпеки та повідомлення органів Міністе</w:t>
            </w:r>
            <w:r>
              <w:rPr>
                <w:sz w:val="20"/>
                <w:szCs w:val="20"/>
                <w:lang w:val="uk-UA"/>
              </w:rPr>
              <w:t>рства внутрішніх справ України.</w:t>
            </w:r>
          </w:p>
        </w:tc>
        <w:tc>
          <w:tcPr>
            <w:tcW w:w="5339" w:type="dxa"/>
          </w:tcPr>
          <w:p w:rsidR="003C6969" w:rsidRPr="00321948" w:rsidRDefault="003C6969" w:rsidP="00321948">
            <w:pPr>
              <w:pStyle w:val="Style4"/>
              <w:spacing w:line="228" w:lineRule="auto"/>
              <w:ind w:left="-12"/>
              <w:rPr>
                <w:sz w:val="20"/>
                <w:szCs w:val="20"/>
                <w:lang w:val="uk-UA"/>
              </w:rPr>
            </w:pPr>
          </w:p>
        </w:tc>
        <w:tc>
          <w:tcPr>
            <w:tcW w:w="5340" w:type="dxa"/>
          </w:tcPr>
          <w:p w:rsidR="003C6969" w:rsidRPr="00321948" w:rsidRDefault="003C6969" w:rsidP="000F658B">
            <w:pPr>
              <w:pStyle w:val="Style4"/>
              <w:widowControl/>
              <w:spacing w:line="228" w:lineRule="auto"/>
              <w:ind w:left="-12" w:firstLine="0"/>
              <w:jc w:val="left"/>
              <w:rPr>
                <w:sz w:val="20"/>
                <w:szCs w:val="20"/>
                <w:lang w:val="uk-UA"/>
              </w:rPr>
            </w:pPr>
            <w:r>
              <w:rPr>
                <w:sz w:val="20"/>
                <w:szCs w:val="20"/>
                <w:lang w:val="uk-UA"/>
              </w:rPr>
              <w:t>У розділі ІІ. Абзац третій</w:t>
            </w:r>
            <w:r w:rsidRPr="00321948">
              <w:rPr>
                <w:sz w:val="20"/>
                <w:szCs w:val="20"/>
                <w:lang w:val="uk-UA"/>
              </w:rPr>
              <w:t xml:space="preserve"> пункту 2</w:t>
            </w:r>
            <w:r>
              <w:rPr>
                <w:sz w:val="20"/>
                <w:szCs w:val="20"/>
                <w:lang w:val="uk-UA"/>
              </w:rPr>
              <w:t xml:space="preserve"> глави 4</w:t>
            </w:r>
            <w:r w:rsidRPr="00321948">
              <w:rPr>
                <w:sz w:val="20"/>
                <w:szCs w:val="20"/>
                <w:lang w:val="uk-UA"/>
              </w:rPr>
              <w:t xml:space="preserve"> викласти в такій редакції:</w:t>
            </w:r>
          </w:p>
          <w:p w:rsidR="003C6969" w:rsidRDefault="003C6969" w:rsidP="000F658B">
            <w:pPr>
              <w:pStyle w:val="Style4"/>
              <w:spacing w:line="228" w:lineRule="auto"/>
              <w:ind w:left="-12"/>
              <w:rPr>
                <w:sz w:val="20"/>
                <w:szCs w:val="20"/>
                <w:lang w:val="uk-UA"/>
              </w:rPr>
            </w:pPr>
          </w:p>
          <w:p w:rsidR="003C6969" w:rsidRPr="00321948" w:rsidRDefault="003C6969" w:rsidP="00270369">
            <w:pPr>
              <w:pStyle w:val="Style4"/>
              <w:spacing w:line="228" w:lineRule="auto"/>
              <w:ind w:left="-12"/>
              <w:rPr>
                <w:sz w:val="20"/>
                <w:szCs w:val="20"/>
                <w:lang w:val="uk-UA"/>
              </w:rPr>
            </w:pPr>
            <w:r w:rsidRPr="00270369">
              <w:rPr>
                <w:color w:val="FF0000"/>
                <w:sz w:val="20"/>
                <w:szCs w:val="20"/>
                <w:u w:val="single"/>
                <w:lang w:val="uk-UA"/>
              </w:rPr>
              <w:t>Наказом затверджуються інструкції з охорони праці інкасаторів, інкасаторів-водіїв,</w:t>
            </w:r>
            <w:r>
              <w:rPr>
                <w:sz w:val="20"/>
                <w:szCs w:val="20"/>
                <w:lang w:val="uk-UA"/>
              </w:rPr>
              <w:t xml:space="preserve"> </w:t>
            </w:r>
            <w:r w:rsidRPr="00321948">
              <w:rPr>
                <w:sz w:val="20"/>
                <w:szCs w:val="20"/>
                <w:lang w:val="uk-UA"/>
              </w:rPr>
              <w:t>порядок дії членів бригади інкасації на маршруті під час виникнення нестандартних та надзвичайних ситуацій, порядок їх взаємодії з банківською службою безпеки та повідомлення органів Міністе</w:t>
            </w:r>
            <w:r>
              <w:rPr>
                <w:sz w:val="20"/>
                <w:szCs w:val="20"/>
                <w:lang w:val="uk-UA"/>
              </w:rPr>
              <w:t>рства внутрішніх справ України.</w:t>
            </w:r>
          </w:p>
        </w:tc>
      </w:tr>
      <w:tr w:rsidR="003C6969" w:rsidRPr="00CA2685" w:rsidTr="00AB0ED1">
        <w:trPr>
          <w:trHeight w:val="105"/>
        </w:trPr>
        <w:tc>
          <w:tcPr>
            <w:tcW w:w="5339" w:type="dxa"/>
          </w:tcPr>
          <w:p w:rsidR="003C6969" w:rsidRPr="00321948" w:rsidRDefault="003C6969" w:rsidP="00426812">
            <w:pPr>
              <w:pStyle w:val="Style4"/>
              <w:spacing w:line="228" w:lineRule="auto"/>
              <w:ind w:left="-12"/>
              <w:rPr>
                <w:sz w:val="20"/>
                <w:szCs w:val="20"/>
                <w:lang w:val="uk-UA"/>
              </w:rPr>
            </w:pPr>
          </w:p>
        </w:tc>
        <w:tc>
          <w:tcPr>
            <w:tcW w:w="5339" w:type="dxa"/>
          </w:tcPr>
          <w:p w:rsidR="003C6969" w:rsidRPr="00321948" w:rsidRDefault="003C6969" w:rsidP="00426812">
            <w:pPr>
              <w:pStyle w:val="Style4"/>
              <w:spacing w:line="228" w:lineRule="auto"/>
              <w:ind w:left="-12"/>
              <w:rPr>
                <w:sz w:val="20"/>
                <w:szCs w:val="20"/>
                <w:lang w:val="uk-UA"/>
              </w:rPr>
            </w:pPr>
          </w:p>
        </w:tc>
        <w:tc>
          <w:tcPr>
            <w:tcW w:w="5340" w:type="dxa"/>
          </w:tcPr>
          <w:p w:rsidR="003C6969" w:rsidRDefault="003C6969" w:rsidP="00CA2685">
            <w:pPr>
              <w:pStyle w:val="Style4"/>
              <w:spacing w:line="228" w:lineRule="auto"/>
              <w:ind w:left="-12"/>
              <w:rPr>
                <w:color w:val="FF0000"/>
                <w:sz w:val="20"/>
                <w:szCs w:val="20"/>
                <w:lang w:val="uk-UA"/>
              </w:rPr>
            </w:pPr>
            <w:r>
              <w:rPr>
                <w:color w:val="FF0000"/>
                <w:sz w:val="20"/>
                <w:szCs w:val="20"/>
                <w:lang w:val="uk-UA"/>
              </w:rPr>
              <w:t>З метою законодавчого врегулювання порядку страхування працівників інкасації, н</w:t>
            </w:r>
            <w:r w:rsidRPr="00DE6466">
              <w:rPr>
                <w:color w:val="FF0000"/>
                <w:sz w:val="20"/>
                <w:szCs w:val="20"/>
                <w:lang w:val="uk-UA"/>
              </w:rPr>
              <w:t xml:space="preserve">аправити лист звернення до Кабінету Міністрів України що до доповнення </w:t>
            </w:r>
            <w:r>
              <w:rPr>
                <w:color w:val="FF0000"/>
                <w:sz w:val="20"/>
                <w:szCs w:val="20"/>
                <w:lang w:val="uk-UA"/>
              </w:rPr>
              <w:t xml:space="preserve">пункту 1 </w:t>
            </w:r>
            <w:r w:rsidRPr="00DE6466">
              <w:rPr>
                <w:color w:val="FF0000"/>
                <w:sz w:val="20"/>
                <w:szCs w:val="20"/>
                <w:lang w:val="uk-UA"/>
              </w:rPr>
              <w:t xml:space="preserve">постанови </w:t>
            </w:r>
            <w:r w:rsidRPr="00341B32">
              <w:rPr>
                <w:color w:val="FF0000"/>
                <w:sz w:val="20"/>
                <w:szCs w:val="20"/>
                <w:lang w:val="uk-UA"/>
              </w:rPr>
              <w:t>Кабінет</w:t>
            </w:r>
            <w:r>
              <w:rPr>
                <w:color w:val="FF0000"/>
                <w:sz w:val="20"/>
                <w:szCs w:val="20"/>
                <w:lang w:val="uk-UA"/>
              </w:rPr>
              <w:t>у</w:t>
            </w:r>
            <w:r w:rsidRPr="00341B32">
              <w:rPr>
                <w:color w:val="FF0000"/>
                <w:sz w:val="20"/>
                <w:szCs w:val="20"/>
                <w:lang w:val="uk-UA"/>
              </w:rPr>
              <w:t xml:space="preserve"> Міністрів України </w:t>
            </w:r>
            <w:bookmarkStart w:id="4" w:name="2"/>
            <w:bookmarkEnd w:id="4"/>
            <w:r>
              <w:rPr>
                <w:color w:val="FF0000"/>
                <w:sz w:val="20"/>
                <w:szCs w:val="20"/>
                <w:lang w:val="uk-UA"/>
              </w:rPr>
              <w:t>постанов</w:t>
            </w:r>
            <w:r w:rsidRPr="00341B32">
              <w:rPr>
                <w:color w:val="FF0000"/>
                <w:sz w:val="20"/>
                <w:szCs w:val="20"/>
                <w:lang w:val="uk-UA"/>
              </w:rPr>
              <w:t xml:space="preserve">а від 14 серпня 1996 р. N 959 Про затвердження </w:t>
            </w:r>
            <w:r>
              <w:rPr>
                <w:color w:val="FF0000"/>
                <w:sz w:val="20"/>
                <w:szCs w:val="20"/>
                <w:lang w:val="uk-UA"/>
              </w:rPr>
              <w:t>«</w:t>
            </w:r>
            <w:r w:rsidRPr="00341B32">
              <w:rPr>
                <w:color w:val="FF0000"/>
                <w:sz w:val="20"/>
                <w:szCs w:val="20"/>
                <w:lang w:val="uk-UA"/>
              </w:rPr>
              <w:t>Положення про обов'язкове особисте страхування від нещасних випадків на транспорті</w:t>
            </w:r>
            <w:r>
              <w:rPr>
                <w:color w:val="FF0000"/>
                <w:sz w:val="20"/>
                <w:szCs w:val="20"/>
                <w:lang w:val="uk-UA"/>
              </w:rPr>
              <w:t>», наступним абзацом:</w:t>
            </w:r>
          </w:p>
          <w:p w:rsidR="003C6969" w:rsidRPr="00341B32" w:rsidRDefault="003C6969" w:rsidP="00341B32">
            <w:pPr>
              <w:pStyle w:val="Style4"/>
              <w:spacing w:line="228" w:lineRule="auto"/>
              <w:ind w:left="-12"/>
              <w:rPr>
                <w:color w:val="FF0000"/>
                <w:sz w:val="20"/>
                <w:szCs w:val="20"/>
                <w:lang w:val="uk-UA"/>
              </w:rPr>
            </w:pPr>
            <w:r w:rsidRPr="00DE6466">
              <w:rPr>
                <w:color w:val="FF0000"/>
                <w:sz w:val="20"/>
                <w:szCs w:val="20"/>
                <w:lang w:val="uk-UA"/>
              </w:rPr>
              <w:t>працівник</w:t>
            </w:r>
            <w:r>
              <w:rPr>
                <w:color w:val="FF0000"/>
                <w:sz w:val="20"/>
                <w:szCs w:val="20"/>
                <w:lang w:val="uk-UA"/>
              </w:rPr>
              <w:t>ів</w:t>
            </w:r>
            <w:r w:rsidRPr="00DE6466">
              <w:rPr>
                <w:color w:val="FF0000"/>
                <w:sz w:val="20"/>
                <w:szCs w:val="20"/>
                <w:lang w:val="uk-UA"/>
              </w:rPr>
              <w:t xml:space="preserve"> </w:t>
            </w:r>
            <w:r>
              <w:rPr>
                <w:color w:val="FF0000"/>
                <w:sz w:val="20"/>
                <w:szCs w:val="20"/>
                <w:lang w:val="uk-UA"/>
              </w:rPr>
              <w:t xml:space="preserve">бригад </w:t>
            </w:r>
            <w:r w:rsidRPr="00DE6466">
              <w:rPr>
                <w:color w:val="FF0000"/>
                <w:sz w:val="20"/>
                <w:szCs w:val="20"/>
                <w:lang w:val="uk-UA"/>
              </w:rPr>
              <w:t>інкасації</w:t>
            </w:r>
          </w:p>
        </w:tc>
      </w:tr>
      <w:tr w:rsidR="003C6969" w:rsidRPr="00341B32" w:rsidTr="00510852">
        <w:trPr>
          <w:trHeight w:val="105"/>
        </w:trPr>
        <w:tc>
          <w:tcPr>
            <w:tcW w:w="5339" w:type="dxa"/>
          </w:tcPr>
          <w:p w:rsidR="003C6969" w:rsidRPr="00321948" w:rsidRDefault="003C6969" w:rsidP="00510852">
            <w:pPr>
              <w:pStyle w:val="Style4"/>
              <w:spacing w:line="228" w:lineRule="auto"/>
              <w:ind w:left="-12"/>
              <w:rPr>
                <w:sz w:val="20"/>
                <w:szCs w:val="20"/>
                <w:lang w:val="uk-UA"/>
              </w:rPr>
            </w:pPr>
          </w:p>
        </w:tc>
        <w:tc>
          <w:tcPr>
            <w:tcW w:w="5339" w:type="dxa"/>
          </w:tcPr>
          <w:p w:rsidR="003C6969" w:rsidRPr="00321948" w:rsidRDefault="003C6969" w:rsidP="00510852">
            <w:pPr>
              <w:pStyle w:val="Style4"/>
              <w:spacing w:line="228" w:lineRule="auto"/>
              <w:ind w:left="-12"/>
              <w:rPr>
                <w:sz w:val="20"/>
                <w:szCs w:val="20"/>
                <w:lang w:val="uk-UA"/>
              </w:rPr>
            </w:pPr>
          </w:p>
        </w:tc>
        <w:tc>
          <w:tcPr>
            <w:tcW w:w="5340" w:type="dxa"/>
          </w:tcPr>
          <w:p w:rsidR="003C6969" w:rsidRDefault="003C6969" w:rsidP="00510852">
            <w:pPr>
              <w:pStyle w:val="Style4"/>
              <w:spacing w:line="228" w:lineRule="auto"/>
              <w:ind w:left="-12"/>
              <w:rPr>
                <w:sz w:val="20"/>
                <w:szCs w:val="20"/>
                <w:lang w:val="uk-UA"/>
              </w:rPr>
            </w:pPr>
          </w:p>
          <w:p w:rsidR="003C6969" w:rsidRDefault="003C6969" w:rsidP="00510852">
            <w:pPr>
              <w:pStyle w:val="Style4"/>
              <w:spacing w:line="228" w:lineRule="auto"/>
              <w:ind w:left="-12"/>
              <w:rPr>
                <w:color w:val="FF0000"/>
                <w:sz w:val="20"/>
                <w:szCs w:val="20"/>
                <w:lang w:val="uk-UA"/>
              </w:rPr>
            </w:pPr>
            <w:r w:rsidRPr="00341B32">
              <w:rPr>
                <w:color w:val="FF0000"/>
                <w:sz w:val="20"/>
                <w:szCs w:val="20"/>
                <w:lang w:val="uk-UA"/>
              </w:rPr>
              <w:t xml:space="preserve">Доповнити Інструкцію з організації перевезення валютних цінностей та інкасації коштів </w:t>
            </w:r>
            <w:r>
              <w:rPr>
                <w:color w:val="FF0000"/>
                <w:sz w:val="20"/>
                <w:szCs w:val="20"/>
                <w:lang w:val="uk-UA"/>
              </w:rPr>
              <w:t>у банківських установах України:</w:t>
            </w:r>
          </w:p>
          <w:p w:rsidR="003C6969" w:rsidRPr="00341B32" w:rsidRDefault="003C6969" w:rsidP="00510852">
            <w:pPr>
              <w:pStyle w:val="Style4"/>
              <w:spacing w:line="228" w:lineRule="auto"/>
              <w:ind w:left="-12"/>
              <w:rPr>
                <w:color w:val="FF0000"/>
                <w:sz w:val="20"/>
                <w:szCs w:val="20"/>
                <w:lang w:val="uk-UA"/>
              </w:rPr>
            </w:pPr>
            <w:r w:rsidRPr="00341B32">
              <w:rPr>
                <w:color w:val="FF0000"/>
                <w:sz w:val="20"/>
                <w:szCs w:val="20"/>
                <w:lang w:val="uk-UA"/>
              </w:rPr>
              <w:t xml:space="preserve">додатком </w:t>
            </w:r>
            <w:r w:rsidRPr="00341B32">
              <w:rPr>
                <w:b/>
                <w:color w:val="FF0000"/>
                <w:sz w:val="20"/>
                <w:szCs w:val="20"/>
                <w:lang w:val="uk-UA"/>
              </w:rPr>
              <w:t>1а</w:t>
            </w:r>
          </w:p>
          <w:p w:rsidR="003C6969" w:rsidRPr="00321948" w:rsidRDefault="003C6969" w:rsidP="00510852">
            <w:pPr>
              <w:pStyle w:val="Style4"/>
              <w:spacing w:line="228" w:lineRule="auto"/>
              <w:ind w:left="-12"/>
              <w:rPr>
                <w:sz w:val="20"/>
                <w:szCs w:val="20"/>
                <w:lang w:val="uk-UA"/>
              </w:rPr>
            </w:pPr>
          </w:p>
        </w:tc>
      </w:tr>
      <w:tr w:rsidR="003C6969" w:rsidRPr="00EE2D2A" w:rsidTr="00AB0ED1">
        <w:trPr>
          <w:trHeight w:val="105"/>
        </w:trPr>
        <w:tc>
          <w:tcPr>
            <w:tcW w:w="5339" w:type="dxa"/>
          </w:tcPr>
          <w:p w:rsidR="003C6969" w:rsidRDefault="003C6969" w:rsidP="00180139">
            <w:pPr>
              <w:pStyle w:val="NormalWeb"/>
              <w:shd w:val="clear" w:color="auto" w:fill="FFFFFF"/>
              <w:rPr>
                <w:sz w:val="20"/>
                <w:szCs w:val="20"/>
                <w:lang w:val="uk-UA"/>
              </w:rPr>
            </w:pPr>
            <w:r w:rsidRPr="00180139">
              <w:rPr>
                <w:sz w:val="20"/>
                <w:szCs w:val="20"/>
                <w:lang w:val="uk-UA"/>
              </w:rPr>
              <w:t xml:space="preserve"> </w:t>
            </w:r>
          </w:p>
          <w:p w:rsidR="003C6969" w:rsidRPr="00180139" w:rsidRDefault="003C6969" w:rsidP="00180139">
            <w:pPr>
              <w:pStyle w:val="NormalWeb"/>
              <w:shd w:val="clear" w:color="auto" w:fill="FFFFFF"/>
              <w:rPr>
                <w:sz w:val="20"/>
                <w:szCs w:val="20"/>
                <w:lang w:val="uk-UA"/>
              </w:rPr>
            </w:pPr>
            <w:r w:rsidRPr="00180139">
              <w:rPr>
                <w:sz w:val="20"/>
                <w:szCs w:val="20"/>
                <w:lang w:val="uk-UA"/>
              </w:rPr>
              <w:t xml:space="preserve">Працівники підрозділу інкасації відповідно до розробленого та затвердженого банком Положення про підрозділ забезпечуються службовими посвідченнями єдиного зразка (додаток 2) та бронежилетами. Доцільно здійснити забезпечення працівників підрозділу інкасації форменим одягом, взуттям та спорядженням. </w:t>
            </w:r>
          </w:p>
          <w:p w:rsidR="003C6969" w:rsidRPr="00180139" w:rsidRDefault="003C6969" w:rsidP="00426812">
            <w:pPr>
              <w:pStyle w:val="Style4"/>
              <w:spacing w:line="228" w:lineRule="auto"/>
              <w:ind w:left="-12"/>
              <w:rPr>
                <w:sz w:val="20"/>
                <w:szCs w:val="20"/>
                <w:lang w:val="uk-UA"/>
              </w:rPr>
            </w:pPr>
          </w:p>
        </w:tc>
        <w:tc>
          <w:tcPr>
            <w:tcW w:w="5339" w:type="dxa"/>
          </w:tcPr>
          <w:p w:rsidR="003C6969" w:rsidRPr="00180139" w:rsidRDefault="003C6969" w:rsidP="00426812">
            <w:pPr>
              <w:pStyle w:val="Style4"/>
              <w:spacing w:line="228" w:lineRule="auto"/>
              <w:ind w:left="-12"/>
              <w:rPr>
                <w:sz w:val="20"/>
                <w:szCs w:val="20"/>
                <w:lang w:val="uk-UA"/>
              </w:rPr>
            </w:pPr>
          </w:p>
        </w:tc>
        <w:tc>
          <w:tcPr>
            <w:tcW w:w="5340" w:type="dxa"/>
          </w:tcPr>
          <w:p w:rsidR="003C6969" w:rsidRPr="00180139" w:rsidRDefault="003C6969" w:rsidP="00CA68E9">
            <w:pPr>
              <w:pStyle w:val="Style4"/>
              <w:spacing w:line="228" w:lineRule="auto"/>
              <w:ind w:left="-12"/>
              <w:rPr>
                <w:sz w:val="20"/>
                <w:szCs w:val="20"/>
                <w:lang w:val="ru-RU"/>
              </w:rPr>
            </w:pPr>
            <w:r>
              <w:rPr>
                <w:sz w:val="20"/>
                <w:szCs w:val="20"/>
                <w:lang w:val="uk-UA"/>
              </w:rPr>
              <w:t xml:space="preserve">Перший абзац пункти 3 Глави 4 Розділу ІІ викласти в такій редакції: </w:t>
            </w:r>
            <w:r w:rsidRPr="00180139">
              <w:rPr>
                <w:sz w:val="20"/>
                <w:szCs w:val="20"/>
                <w:lang w:val="ru-RU"/>
              </w:rPr>
              <w:t xml:space="preserve"> </w:t>
            </w:r>
          </w:p>
          <w:p w:rsidR="003C6969" w:rsidRPr="00180139" w:rsidRDefault="003C6969" w:rsidP="00180139">
            <w:pPr>
              <w:pStyle w:val="NormalWeb"/>
              <w:shd w:val="clear" w:color="auto" w:fill="FFFFFF"/>
              <w:rPr>
                <w:color w:val="FF0000"/>
                <w:sz w:val="20"/>
                <w:szCs w:val="20"/>
                <w:u w:val="single"/>
                <w:lang w:val="uk-UA"/>
              </w:rPr>
            </w:pPr>
            <w:r w:rsidRPr="00180139">
              <w:rPr>
                <w:sz w:val="20"/>
                <w:szCs w:val="20"/>
                <w:lang w:val="uk-UA"/>
              </w:rPr>
              <w:t>Працівники підрозділу інкасації відповідно до розробленого та затвердженого банком Положення про підрозділ забезпечуються службовими посвідченнями єдиного зразка (додаток 2)</w:t>
            </w:r>
            <w:r>
              <w:rPr>
                <w:sz w:val="20"/>
                <w:szCs w:val="20"/>
                <w:lang w:val="uk-UA"/>
              </w:rPr>
              <w:t>,</w:t>
            </w:r>
            <w:r w:rsidRPr="00180139">
              <w:rPr>
                <w:sz w:val="20"/>
                <w:szCs w:val="20"/>
                <w:lang w:val="uk-UA"/>
              </w:rPr>
              <w:t xml:space="preserve">  </w:t>
            </w:r>
            <w:r w:rsidRPr="00180139">
              <w:rPr>
                <w:color w:val="FF0000"/>
                <w:sz w:val="20"/>
                <w:szCs w:val="20"/>
                <w:u w:val="single"/>
                <w:lang w:val="uk-UA"/>
              </w:rPr>
              <w:t xml:space="preserve">бронежилетами та форменим одягом, взуттям і спорядженням. </w:t>
            </w:r>
          </w:p>
          <w:p w:rsidR="003C6969" w:rsidRPr="00180139" w:rsidRDefault="003C6969" w:rsidP="00180139">
            <w:pPr>
              <w:pStyle w:val="Style4"/>
              <w:spacing w:line="228" w:lineRule="auto"/>
              <w:ind w:left="-12"/>
              <w:rPr>
                <w:sz w:val="20"/>
                <w:szCs w:val="20"/>
                <w:lang w:val="uk-UA"/>
              </w:rPr>
            </w:pPr>
          </w:p>
        </w:tc>
      </w:tr>
    </w:tbl>
    <w:p w:rsidR="003C6969" w:rsidRPr="00321948" w:rsidRDefault="003C6969" w:rsidP="00BE4A08">
      <w:pPr>
        <w:widowControl/>
        <w:autoSpaceDE/>
        <w:autoSpaceDN/>
        <w:adjustRightInd/>
        <w:spacing w:line="228" w:lineRule="auto"/>
        <w:rPr>
          <w:sz w:val="20"/>
          <w:szCs w:val="20"/>
          <w:lang w:val="uk-UA"/>
        </w:rPr>
      </w:pPr>
    </w:p>
    <w:p w:rsidR="003C6969" w:rsidRPr="00321948" w:rsidRDefault="003C6969">
      <w:pPr>
        <w:widowControl/>
        <w:autoSpaceDE/>
        <w:autoSpaceDN/>
        <w:adjustRightInd/>
        <w:rPr>
          <w:sz w:val="20"/>
          <w:szCs w:val="20"/>
          <w:lang w:val="uk-UA"/>
        </w:rPr>
      </w:pPr>
      <w:r w:rsidRPr="00321948">
        <w:rPr>
          <w:sz w:val="20"/>
          <w:szCs w:val="20"/>
          <w:lang w:val="uk-UA"/>
        </w:rPr>
        <w:br w:type="page"/>
      </w:r>
    </w:p>
    <w:p w:rsidR="003C6969" w:rsidRPr="00321948" w:rsidRDefault="003C6969" w:rsidP="00BE4A08">
      <w:pPr>
        <w:widowControl/>
        <w:autoSpaceDE/>
        <w:autoSpaceDN/>
        <w:adjustRightInd/>
        <w:spacing w:line="228" w:lineRule="auto"/>
        <w:rPr>
          <w:sz w:val="20"/>
          <w:szCs w:val="20"/>
          <w:lang w:val="uk-UA"/>
        </w:rPr>
      </w:pPr>
    </w:p>
    <w:tbl>
      <w:tblPr>
        <w:tblpPr w:leftFromText="180" w:rightFromText="180" w:vertAnchor="page" w:horzAnchor="margin" w:tblpXSpec="center" w:tblpY="4081"/>
        <w:tblW w:w="3527" w:type="pct"/>
        <w:tblCellSpacing w:w="22" w:type="dxa"/>
        <w:tblBorders>
          <w:top w:val="outset" w:sz="6" w:space="0" w:color="auto"/>
          <w:left w:val="outset" w:sz="6" w:space="0" w:color="auto"/>
          <w:bottom w:val="outset" w:sz="6" w:space="0" w:color="auto"/>
          <w:right w:val="outset" w:sz="6" w:space="0" w:color="auto"/>
        </w:tblBorders>
        <w:tblCellMar>
          <w:top w:w="77" w:type="dxa"/>
          <w:left w:w="0" w:type="dxa"/>
          <w:bottom w:w="77" w:type="dxa"/>
          <w:right w:w="0" w:type="dxa"/>
        </w:tblCellMar>
        <w:tblLook w:val="0000"/>
      </w:tblPr>
      <w:tblGrid>
        <w:gridCol w:w="377"/>
        <w:gridCol w:w="1231"/>
        <w:gridCol w:w="1560"/>
        <w:gridCol w:w="72"/>
        <w:gridCol w:w="1525"/>
        <w:gridCol w:w="107"/>
        <w:gridCol w:w="1166"/>
        <w:gridCol w:w="410"/>
        <w:gridCol w:w="96"/>
        <w:gridCol w:w="1499"/>
        <w:gridCol w:w="137"/>
        <w:gridCol w:w="1465"/>
        <w:gridCol w:w="172"/>
        <w:gridCol w:w="1803"/>
      </w:tblGrid>
      <w:tr w:rsidR="003C6969" w:rsidRPr="00EE2D2A" w:rsidTr="00705338">
        <w:trPr>
          <w:trHeight w:val="532"/>
          <w:tblCellSpacing w:w="22" w:type="dxa"/>
        </w:trPr>
        <w:tc>
          <w:tcPr>
            <w:tcW w:w="132" w:type="pct"/>
            <w:vMerge w:val="restart"/>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N</w:t>
            </w:r>
            <w:r w:rsidRPr="00321948">
              <w:rPr>
                <w:rFonts w:ascii="Arial" w:hAnsi="Arial" w:cs="Arial"/>
                <w:sz w:val="18"/>
                <w:szCs w:val="18"/>
                <w:lang w:val="uk-UA"/>
              </w:rPr>
              <w:br/>
              <w:t>з/п </w:t>
            </w:r>
          </w:p>
        </w:tc>
        <w:tc>
          <w:tcPr>
            <w:tcW w:w="505" w:type="pct"/>
            <w:vMerge w:val="restart"/>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Захід забезпечення схоронності цінностей </w:t>
            </w:r>
          </w:p>
        </w:tc>
        <w:tc>
          <w:tcPr>
            <w:tcW w:w="4288" w:type="pct"/>
            <w:gridSpan w:val="12"/>
            <w:tcBorders>
              <w:top w:val="outset" w:sz="6" w:space="0" w:color="auto"/>
              <w:left w:val="outset" w:sz="6" w:space="0" w:color="auto"/>
              <w:bottom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Оперативний панцерований автотранспорт, клас захисту ПЗСА-3 (згідно з ДСТУ 3975-2000) з використанням сейфа-інкасатора</w:t>
            </w:r>
          </w:p>
        </w:tc>
      </w:tr>
      <w:tr w:rsidR="003C6969" w:rsidRPr="00EE2D2A" w:rsidTr="00705338">
        <w:trPr>
          <w:trHeight w:val="720"/>
          <w:tblCellSpacing w:w="22" w:type="dxa"/>
        </w:trPr>
        <w:tc>
          <w:tcPr>
            <w:tcW w:w="132" w:type="pct"/>
            <w:vMerge/>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505" w:type="pct"/>
            <w:vMerge/>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1909" w:type="pct"/>
            <w:gridSpan w:val="5"/>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При інкасації коштів з використанням технічних засобів захисту цінностей для перенесення їх від точки інкасації до автомобіля</w:t>
            </w:r>
          </w:p>
        </w:tc>
        <w:tc>
          <w:tcPr>
            <w:tcW w:w="2360" w:type="pct"/>
            <w:gridSpan w:val="7"/>
            <w:tcBorders>
              <w:top w:val="outset" w:sz="6" w:space="0" w:color="auto"/>
              <w:left w:val="outset" w:sz="6" w:space="0" w:color="auto"/>
              <w:bottom w:val="single" w:sz="4" w:space="0" w:color="auto"/>
            </w:tcBorders>
            <w:shd w:val="clear" w:color="auto" w:fill="EDEDEE"/>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При перевезенні валютних цінностей з боксу в бокс інкасації</w:t>
            </w:r>
          </w:p>
        </w:tc>
      </w:tr>
      <w:tr w:rsidR="003C6969" w:rsidRPr="00EE2D2A" w:rsidTr="00705338">
        <w:trPr>
          <w:trHeight w:val="555"/>
          <w:tblCellSpacing w:w="22" w:type="dxa"/>
        </w:trPr>
        <w:tc>
          <w:tcPr>
            <w:tcW w:w="132" w:type="pct"/>
            <w:vMerge/>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505" w:type="pct"/>
            <w:vMerge/>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4288" w:type="pct"/>
            <w:gridSpan w:val="12"/>
            <w:tcBorders>
              <w:top w:val="outset" w:sz="6" w:space="0" w:color="auto"/>
              <w:left w:val="outset" w:sz="6" w:space="0" w:color="auto"/>
              <w:bottom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клас опору сейфу згідно з ДСТУ 4012,1-2005</w:t>
            </w:r>
          </w:p>
        </w:tc>
      </w:tr>
      <w:tr w:rsidR="003C6969" w:rsidRPr="00321948" w:rsidTr="00705338">
        <w:trPr>
          <w:trHeight w:val="122"/>
          <w:tblCellSpacing w:w="22" w:type="dxa"/>
        </w:trPr>
        <w:tc>
          <w:tcPr>
            <w:tcW w:w="132" w:type="pct"/>
            <w:vMerge/>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505" w:type="pct"/>
            <w:vMerge/>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685" w:type="pct"/>
            <w:tcBorders>
              <w:top w:val="outset" w:sz="6" w:space="0" w:color="auto"/>
              <w:left w:val="outset" w:sz="6" w:space="0" w:color="auto"/>
              <w:bottom w:val="outset" w:sz="6" w:space="0" w:color="auto"/>
              <w:right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«0»</w:t>
            </w:r>
          </w:p>
        </w:tc>
        <w:tc>
          <w:tcPr>
            <w:tcW w:w="685" w:type="pct"/>
            <w:gridSpan w:val="2"/>
            <w:tcBorders>
              <w:top w:val="outset" w:sz="6" w:space="0" w:color="auto"/>
              <w:left w:val="outset" w:sz="6" w:space="0" w:color="auto"/>
              <w:bottom w:val="outset" w:sz="6" w:space="0" w:color="auto"/>
              <w:right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«1»</w:t>
            </w:r>
          </w:p>
        </w:tc>
        <w:tc>
          <w:tcPr>
            <w:tcW w:w="706" w:type="pct"/>
            <w:gridSpan w:val="3"/>
            <w:tcBorders>
              <w:top w:val="outset" w:sz="6" w:space="0" w:color="auto"/>
              <w:left w:val="outset" w:sz="6" w:space="0" w:color="auto"/>
              <w:bottom w:val="outset" w:sz="6" w:space="0" w:color="auto"/>
              <w:right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«2»</w:t>
            </w:r>
          </w:p>
        </w:tc>
        <w:tc>
          <w:tcPr>
            <w:tcW w:w="684" w:type="pct"/>
            <w:gridSpan w:val="2"/>
            <w:tcBorders>
              <w:top w:val="outset" w:sz="6" w:space="0" w:color="auto"/>
              <w:left w:val="outset" w:sz="6" w:space="0" w:color="auto"/>
              <w:bottom w:val="outset" w:sz="6" w:space="0" w:color="auto"/>
              <w:right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«0»</w:t>
            </w:r>
          </w:p>
        </w:tc>
        <w:tc>
          <w:tcPr>
            <w:tcW w:w="685" w:type="pct"/>
            <w:gridSpan w:val="2"/>
            <w:tcBorders>
              <w:top w:val="outset" w:sz="6" w:space="0" w:color="auto"/>
              <w:left w:val="outset" w:sz="6" w:space="0" w:color="auto"/>
              <w:bottom w:val="outset" w:sz="6" w:space="0" w:color="auto"/>
              <w:right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«1»</w:t>
            </w:r>
          </w:p>
        </w:tc>
        <w:tc>
          <w:tcPr>
            <w:tcW w:w="750" w:type="pct"/>
            <w:gridSpan w:val="2"/>
            <w:tcBorders>
              <w:top w:val="outset" w:sz="6" w:space="0" w:color="auto"/>
              <w:left w:val="outset" w:sz="6" w:space="0" w:color="auto"/>
              <w:bottom w:val="outset" w:sz="6" w:space="0" w:color="auto"/>
            </w:tcBorders>
            <w:shd w:val="clear" w:color="auto" w:fill="EDEDEE"/>
          </w:tcPr>
          <w:p w:rsidR="003C6969" w:rsidRPr="00321948" w:rsidRDefault="003C6969" w:rsidP="00705338">
            <w:pPr>
              <w:pStyle w:val="NormalWeb"/>
              <w:jc w:val="center"/>
              <w:rPr>
                <w:rFonts w:ascii="Arial" w:hAnsi="Arial" w:cs="Arial"/>
                <w:sz w:val="18"/>
                <w:szCs w:val="18"/>
                <w:lang w:val="uk-UA"/>
              </w:rPr>
            </w:pPr>
            <w:r w:rsidRPr="00321948">
              <w:rPr>
                <w:rFonts w:ascii="Arial" w:hAnsi="Arial" w:cs="Arial"/>
                <w:sz w:val="18"/>
                <w:szCs w:val="18"/>
                <w:lang w:val="uk-UA"/>
              </w:rPr>
              <w:t>«2»</w:t>
            </w:r>
          </w:p>
        </w:tc>
      </w:tr>
      <w:tr w:rsidR="003C6969" w:rsidRPr="00EE2D2A" w:rsidTr="00705338">
        <w:trPr>
          <w:trHeight w:val="122"/>
          <w:tblCellSpacing w:w="22" w:type="dxa"/>
        </w:trPr>
        <w:tc>
          <w:tcPr>
            <w:tcW w:w="132" w:type="pct"/>
            <w:vMerge/>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505" w:type="pct"/>
            <w:vMerge/>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rPr>
                <w:rFonts w:ascii="Arial" w:hAnsi="Arial" w:cs="Arial"/>
                <w:sz w:val="18"/>
                <w:szCs w:val="18"/>
                <w:lang w:val="uk-UA"/>
              </w:rPr>
            </w:pPr>
          </w:p>
        </w:tc>
        <w:tc>
          <w:tcPr>
            <w:tcW w:w="4288" w:type="pct"/>
            <w:gridSpan w:val="12"/>
            <w:tcBorders>
              <w:top w:val="outset" w:sz="6" w:space="0" w:color="auto"/>
              <w:left w:val="outset" w:sz="6" w:space="0" w:color="auto"/>
              <w:bottom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 xml:space="preserve">найбільша сума, що визначається згідно із зазначеною кратністю до </w:t>
            </w:r>
            <w:hyperlink r:id="rId13" w:history="1">
              <w:r w:rsidRPr="00321948">
                <w:rPr>
                  <w:rStyle w:val="Hyperlink"/>
                  <w:rFonts w:ascii="Arial" w:hAnsi="Arial" w:cs="Arial"/>
                  <w:sz w:val="18"/>
                  <w:szCs w:val="18"/>
                  <w:lang w:val="uk-UA"/>
                </w:rPr>
                <w:t>мінімальної заробітної плати</w:t>
              </w:r>
            </w:hyperlink>
          </w:p>
        </w:tc>
      </w:tr>
      <w:tr w:rsidR="003C6969" w:rsidRPr="00321948" w:rsidTr="00705338">
        <w:trPr>
          <w:trHeight w:val="1134"/>
          <w:tblCellSpacing w:w="22" w:type="dxa"/>
        </w:trPr>
        <w:tc>
          <w:tcPr>
            <w:tcW w:w="132" w:type="pct"/>
            <w:tcBorders>
              <w:top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1 </w:t>
            </w:r>
          </w:p>
        </w:tc>
        <w:tc>
          <w:tcPr>
            <w:tcW w:w="505" w:type="pct"/>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rPr>
                <w:rFonts w:ascii="Arial" w:hAnsi="Arial" w:cs="Arial"/>
                <w:sz w:val="18"/>
                <w:szCs w:val="18"/>
                <w:lang w:val="uk-UA"/>
              </w:rPr>
            </w:pPr>
            <w:r w:rsidRPr="00321948">
              <w:rPr>
                <w:rFonts w:ascii="Arial" w:hAnsi="Arial" w:cs="Arial"/>
                <w:sz w:val="18"/>
                <w:szCs w:val="18"/>
                <w:lang w:val="uk-UA"/>
              </w:rPr>
              <w:t>Необхідний захід охорони визначається банком </w:t>
            </w:r>
          </w:p>
        </w:tc>
        <w:tc>
          <w:tcPr>
            <w:tcW w:w="701" w:type="pct"/>
            <w:gridSpan w:val="2"/>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1000</w:t>
            </w:r>
          </w:p>
        </w:tc>
        <w:tc>
          <w:tcPr>
            <w:tcW w:w="701" w:type="pct"/>
            <w:gridSpan w:val="2"/>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3000</w:t>
            </w:r>
          </w:p>
        </w:tc>
        <w:tc>
          <w:tcPr>
            <w:tcW w:w="701" w:type="pct"/>
            <w:gridSpan w:val="3"/>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6000</w:t>
            </w:r>
          </w:p>
        </w:tc>
        <w:tc>
          <w:tcPr>
            <w:tcW w:w="701" w:type="pct"/>
            <w:gridSpan w:val="2"/>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1000</w:t>
            </w:r>
          </w:p>
        </w:tc>
        <w:tc>
          <w:tcPr>
            <w:tcW w:w="701" w:type="pct"/>
            <w:gridSpan w:val="2"/>
            <w:tcBorders>
              <w:top w:val="outset" w:sz="6" w:space="0" w:color="auto"/>
              <w:left w:val="outset" w:sz="6" w:space="0" w:color="auto"/>
              <w:bottom w:val="outset" w:sz="6" w:space="0" w:color="auto"/>
              <w:right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20 000</w:t>
            </w:r>
          </w:p>
        </w:tc>
        <w:tc>
          <w:tcPr>
            <w:tcW w:w="691" w:type="pct"/>
            <w:tcBorders>
              <w:top w:val="outset" w:sz="6" w:space="0" w:color="auto"/>
              <w:left w:val="outset" w:sz="6" w:space="0" w:color="auto"/>
              <w:bottom w:val="outset" w:sz="6" w:space="0" w:color="auto"/>
            </w:tcBorders>
            <w:shd w:val="clear" w:color="auto" w:fill="EDEDEE"/>
            <w:vAlign w:val="center"/>
          </w:tcPr>
          <w:p w:rsidR="003C6969" w:rsidRPr="00321948" w:rsidRDefault="003C6969" w:rsidP="00AE4402">
            <w:pPr>
              <w:pStyle w:val="NormalWeb"/>
              <w:jc w:val="center"/>
              <w:rPr>
                <w:rFonts w:ascii="Arial" w:hAnsi="Arial" w:cs="Arial"/>
                <w:sz w:val="18"/>
                <w:szCs w:val="18"/>
                <w:lang w:val="uk-UA"/>
              </w:rPr>
            </w:pPr>
            <w:r w:rsidRPr="00321948">
              <w:rPr>
                <w:rFonts w:ascii="Arial" w:hAnsi="Arial" w:cs="Arial"/>
                <w:sz w:val="18"/>
                <w:szCs w:val="18"/>
                <w:lang w:val="uk-UA"/>
              </w:rPr>
              <w:t>40 000</w:t>
            </w:r>
          </w:p>
        </w:tc>
      </w:tr>
    </w:tbl>
    <w:tbl>
      <w:tblPr>
        <w:tblW w:w="5000" w:type="pct"/>
        <w:tblCellSpacing w:w="15" w:type="dxa"/>
        <w:tblCellMar>
          <w:top w:w="15" w:type="dxa"/>
          <w:left w:w="15" w:type="dxa"/>
          <w:bottom w:w="15" w:type="dxa"/>
          <w:right w:w="15" w:type="dxa"/>
        </w:tblCellMar>
        <w:tblLook w:val="0000"/>
      </w:tblPr>
      <w:tblGrid>
        <w:gridCol w:w="16445"/>
      </w:tblGrid>
      <w:tr w:rsidR="003C6969" w:rsidRPr="00EE2D2A" w:rsidTr="00426812">
        <w:trPr>
          <w:tblCellSpacing w:w="15" w:type="dxa"/>
        </w:trPr>
        <w:tc>
          <w:tcPr>
            <w:tcW w:w="0" w:type="auto"/>
            <w:vAlign w:val="center"/>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000"/>
            </w:tblPr>
            <w:tblGrid>
              <w:gridCol w:w="7360"/>
            </w:tblGrid>
            <w:tr w:rsidR="003C6969" w:rsidRPr="00EE2D2A" w:rsidTr="00426812">
              <w:trPr>
                <w:tblCellSpacing w:w="22" w:type="dxa"/>
              </w:trPr>
              <w:tc>
                <w:tcPr>
                  <w:tcW w:w="0" w:type="auto"/>
                  <w:vAlign w:val="center"/>
                </w:tcPr>
                <w:p w:rsidR="003C6969" w:rsidRPr="00321948" w:rsidRDefault="003C6969" w:rsidP="00426812">
                  <w:pPr>
                    <w:pStyle w:val="NormalWeb"/>
                    <w:rPr>
                      <w:rFonts w:ascii="Arial" w:hAnsi="Arial" w:cs="Arial"/>
                      <w:sz w:val="18"/>
                      <w:szCs w:val="18"/>
                      <w:lang w:val="uk-UA"/>
                    </w:rPr>
                  </w:pPr>
                  <w:r w:rsidRPr="00321948">
                    <w:rPr>
                      <w:rFonts w:ascii="Arial" w:hAnsi="Arial" w:cs="Arial"/>
                      <w:sz w:val="18"/>
                      <w:szCs w:val="18"/>
                      <w:lang w:val="uk-UA"/>
                    </w:rPr>
                    <w:t>Додаток 1а</w:t>
                  </w:r>
                  <w:r w:rsidRPr="00321948">
                    <w:rPr>
                      <w:rFonts w:ascii="Arial" w:hAnsi="Arial" w:cs="Arial"/>
                      <w:sz w:val="18"/>
                      <w:szCs w:val="18"/>
                      <w:lang w:val="uk-UA"/>
                    </w:rPr>
                    <w:br/>
                    <w:t>до Інструкції з організації перевезення валютних цінностей та інкасації коштів у банківських установах України </w:t>
                  </w:r>
                </w:p>
              </w:tc>
            </w:tr>
          </w:tbl>
          <w:p w:rsidR="003C6969" w:rsidRPr="00321948" w:rsidRDefault="003C6969" w:rsidP="00426812">
            <w:pPr>
              <w:rPr>
                <w:rFonts w:ascii="Arial" w:hAnsi="Arial" w:cs="Arial"/>
                <w:sz w:val="18"/>
                <w:szCs w:val="18"/>
                <w:lang w:val="uk-UA"/>
              </w:rPr>
            </w:pPr>
          </w:p>
        </w:tc>
      </w:tr>
    </w:tbl>
    <w:p w:rsidR="003C6969" w:rsidRPr="00321948" w:rsidRDefault="003C6969" w:rsidP="00AE4402">
      <w:pPr>
        <w:shd w:val="clear" w:color="auto" w:fill="FFFFFF"/>
        <w:rPr>
          <w:rFonts w:ascii="Arial" w:hAnsi="Arial" w:cs="Arial"/>
          <w:lang w:val="uk-UA"/>
        </w:rPr>
      </w:pPr>
      <w:r w:rsidRPr="00321948">
        <w:rPr>
          <w:rFonts w:ascii="Arial" w:hAnsi="Arial" w:cs="Arial"/>
          <w:lang w:val="uk-UA"/>
        </w:rPr>
        <w:br w:type="textWrapping" w:clear="all"/>
      </w: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bookmarkStart w:id="5" w:name="182"/>
      <w:bookmarkEnd w:id="5"/>
      <w:r w:rsidRPr="00321948">
        <w:rPr>
          <w:rFonts w:ascii="Arial" w:hAnsi="Arial" w:cs="Arial"/>
          <w:b/>
          <w:bCs/>
          <w:sz w:val="27"/>
          <w:szCs w:val="27"/>
          <w:lang w:val="uk-UA"/>
        </w:rPr>
        <w:t xml:space="preserve">Максимальні обсяги валютних цінностей, що перевозяться та інкасуються за звичайних ризиків залежно від заходу забезпечення схоронності цінностей та автотранспортних засобів, що використовуються </w:t>
      </w: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rsidP="00AE4402">
      <w:pPr>
        <w:shd w:val="clear" w:color="auto" w:fill="FFFFFF"/>
        <w:spacing w:before="199" w:after="199"/>
        <w:jc w:val="center"/>
        <w:outlineLvl w:val="3"/>
        <w:rPr>
          <w:rFonts w:ascii="Arial" w:hAnsi="Arial" w:cs="Arial"/>
          <w:b/>
          <w:bCs/>
          <w:sz w:val="27"/>
          <w:szCs w:val="27"/>
          <w:lang w:val="uk-UA"/>
        </w:rPr>
      </w:pPr>
    </w:p>
    <w:p w:rsidR="003C6969" w:rsidRPr="00321948" w:rsidRDefault="003C6969">
      <w:pPr>
        <w:widowControl/>
        <w:autoSpaceDE/>
        <w:autoSpaceDN/>
        <w:adjustRightInd/>
        <w:rPr>
          <w:rFonts w:ascii="Arial" w:hAnsi="Arial" w:cs="Arial"/>
          <w:b/>
          <w:bCs/>
          <w:vanish/>
          <w:sz w:val="27"/>
          <w:szCs w:val="27"/>
          <w:lang w:val="uk-UA"/>
        </w:rPr>
      </w:pPr>
    </w:p>
    <w:p w:rsidR="003C6969" w:rsidRPr="00321948" w:rsidRDefault="003C6969">
      <w:pPr>
        <w:widowControl/>
        <w:autoSpaceDE/>
        <w:autoSpaceDN/>
        <w:adjustRightInd/>
        <w:rPr>
          <w:rFonts w:ascii="Arial" w:hAnsi="Arial" w:cs="Arial"/>
          <w:b/>
          <w:bCs/>
          <w:vanish/>
          <w:sz w:val="27"/>
          <w:szCs w:val="27"/>
          <w:lang w:val="uk-UA"/>
        </w:rPr>
      </w:pPr>
    </w:p>
    <w:p w:rsidR="003C6969" w:rsidRPr="00321948" w:rsidRDefault="003C6969">
      <w:pPr>
        <w:shd w:val="clear" w:color="auto" w:fill="FFFFFF"/>
        <w:spacing w:before="199" w:after="199"/>
        <w:jc w:val="center"/>
        <w:outlineLvl w:val="3"/>
        <w:rPr>
          <w:rFonts w:ascii="Arial" w:hAnsi="Arial" w:cs="Arial"/>
          <w:b/>
          <w:bCs/>
          <w:sz w:val="27"/>
          <w:szCs w:val="27"/>
          <w:lang w:val="uk-UA"/>
        </w:rPr>
        <w:sectPr w:rsidR="003C6969" w:rsidRPr="00321948" w:rsidSect="00784468">
          <w:headerReference w:type="default" r:id="rId14"/>
          <w:headerReference w:type="first" r:id="rId15"/>
          <w:pgSz w:w="16837" w:h="11905" w:orient="landscape"/>
          <w:pgMar w:top="397" w:right="238" w:bottom="397" w:left="244" w:header="0" w:footer="0" w:gutter="0"/>
          <w:cols w:space="720"/>
          <w:noEndnote/>
          <w:docGrid w:linePitch="326"/>
        </w:sectPr>
      </w:pPr>
    </w:p>
    <w:tbl>
      <w:tblPr>
        <w:tblW w:w="5000" w:type="pct"/>
        <w:tblCellSpacing w:w="15" w:type="dxa"/>
        <w:tblCellMar>
          <w:top w:w="15" w:type="dxa"/>
          <w:left w:w="15" w:type="dxa"/>
          <w:bottom w:w="15" w:type="dxa"/>
          <w:right w:w="15" w:type="dxa"/>
        </w:tblCellMar>
        <w:tblLook w:val="0000"/>
      </w:tblPr>
      <w:tblGrid>
        <w:gridCol w:w="9445"/>
      </w:tblGrid>
      <w:tr w:rsidR="003C6969" w:rsidRPr="00EE2D2A" w:rsidTr="00426812">
        <w:trPr>
          <w:tblCellSpacing w:w="15" w:type="dxa"/>
        </w:trPr>
        <w:tc>
          <w:tcPr>
            <w:tcW w:w="0" w:type="auto"/>
            <w:vAlign w:val="center"/>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000"/>
            </w:tblPr>
            <w:tblGrid>
              <w:gridCol w:w="4210"/>
            </w:tblGrid>
            <w:tr w:rsidR="003C6969" w:rsidRPr="00EE2D2A" w:rsidTr="00426812">
              <w:trPr>
                <w:tblCellSpacing w:w="22" w:type="dxa"/>
              </w:trPr>
              <w:tc>
                <w:tcPr>
                  <w:tcW w:w="0" w:type="auto"/>
                  <w:vAlign w:val="center"/>
                </w:tcPr>
                <w:p w:rsidR="003C6969" w:rsidRPr="00321948" w:rsidRDefault="003C6969" w:rsidP="00426812">
                  <w:pPr>
                    <w:pStyle w:val="NormalWeb"/>
                    <w:rPr>
                      <w:rFonts w:ascii="Arial" w:hAnsi="Arial" w:cs="Arial"/>
                      <w:sz w:val="18"/>
                      <w:szCs w:val="18"/>
                      <w:lang w:val="uk-UA"/>
                    </w:rPr>
                  </w:pPr>
                  <w:r w:rsidRPr="00321948">
                    <w:rPr>
                      <w:rFonts w:ascii="Arial" w:hAnsi="Arial" w:cs="Arial"/>
                      <w:sz w:val="18"/>
                      <w:szCs w:val="18"/>
                      <w:lang w:val="uk-UA"/>
                    </w:rPr>
                    <w:t>Додаток 3</w:t>
                  </w:r>
                  <w:r w:rsidRPr="00321948">
                    <w:rPr>
                      <w:rFonts w:ascii="Arial" w:hAnsi="Arial" w:cs="Arial"/>
                      <w:sz w:val="18"/>
                      <w:szCs w:val="18"/>
                      <w:lang w:val="uk-UA"/>
                    </w:rPr>
                    <w:br/>
                    <w:t>до Інструкції з організації перевезення валютних цінностей та інкасації коштів у банківських установах України </w:t>
                  </w:r>
                </w:p>
              </w:tc>
            </w:tr>
          </w:tbl>
          <w:p w:rsidR="003C6969" w:rsidRPr="00321948" w:rsidRDefault="003C6969" w:rsidP="00426812">
            <w:pPr>
              <w:rPr>
                <w:rFonts w:ascii="Arial" w:hAnsi="Arial" w:cs="Arial"/>
                <w:sz w:val="18"/>
                <w:szCs w:val="18"/>
                <w:lang w:val="uk-UA"/>
              </w:rPr>
            </w:pPr>
          </w:p>
        </w:tc>
      </w:tr>
    </w:tbl>
    <w:p w:rsidR="003C6969" w:rsidRPr="00321948" w:rsidRDefault="003C6969" w:rsidP="007B42F9">
      <w:pPr>
        <w:shd w:val="clear" w:color="auto" w:fill="FFFFFF"/>
        <w:rPr>
          <w:rFonts w:ascii="Arial" w:hAnsi="Arial" w:cs="Arial"/>
          <w:lang w:val="uk-UA"/>
        </w:rPr>
      </w:pPr>
      <w:r w:rsidRPr="00321948">
        <w:rPr>
          <w:rFonts w:ascii="Arial" w:hAnsi="Arial" w:cs="Arial"/>
          <w:lang w:val="uk-UA"/>
        </w:rPr>
        <w:br w:type="textWrapping" w:clear="all"/>
      </w:r>
    </w:p>
    <w:tbl>
      <w:tblPr>
        <w:tblW w:w="9362" w:type="dxa"/>
        <w:jc w:val="center"/>
        <w:tblCellSpacing w:w="22" w:type="dxa"/>
        <w:tblCellMar>
          <w:top w:w="15" w:type="dxa"/>
          <w:left w:w="15" w:type="dxa"/>
          <w:bottom w:w="15" w:type="dxa"/>
          <w:right w:w="15" w:type="dxa"/>
        </w:tblCellMar>
        <w:tblLook w:val="0000"/>
      </w:tblPr>
      <w:tblGrid>
        <w:gridCol w:w="3090"/>
        <w:gridCol w:w="126"/>
        <w:gridCol w:w="2883"/>
        <w:gridCol w:w="1565"/>
        <w:gridCol w:w="1698"/>
      </w:tblGrid>
      <w:tr w:rsidR="003C6969" w:rsidRPr="00321948" w:rsidTr="00153F65">
        <w:trPr>
          <w:tblCellSpacing w:w="22" w:type="dxa"/>
          <w:jc w:val="center"/>
        </w:trPr>
        <w:tc>
          <w:tcPr>
            <w:tcW w:w="1750" w:type="pct"/>
            <w:vMerge w:val="restart"/>
            <w:vAlign w:val="center"/>
          </w:tcPr>
          <w:p w:rsidR="003C6969" w:rsidRPr="00321948" w:rsidRDefault="003C6969" w:rsidP="00426812">
            <w:pPr>
              <w:pStyle w:val="NormalWeb"/>
              <w:rPr>
                <w:rFonts w:ascii="Arial" w:hAnsi="Arial" w:cs="Arial"/>
                <w:color w:val="FF0000"/>
                <w:sz w:val="18"/>
                <w:szCs w:val="18"/>
                <w:lang w:val="uk-UA"/>
              </w:rPr>
            </w:pPr>
            <w:bookmarkStart w:id="6" w:name="625"/>
            <w:bookmarkEnd w:id="6"/>
            <w:r w:rsidRPr="00321948">
              <w:rPr>
                <w:rFonts w:ascii="Arial" w:hAnsi="Arial" w:cs="Arial"/>
                <w:sz w:val="18"/>
                <w:szCs w:val="18"/>
                <w:lang w:val="uk-UA"/>
              </w:rPr>
              <w:t>__________________________</w:t>
            </w:r>
            <w:r w:rsidRPr="00321948">
              <w:rPr>
                <w:rFonts w:ascii="Arial" w:hAnsi="Arial" w:cs="Arial"/>
                <w:sz w:val="18"/>
                <w:szCs w:val="18"/>
                <w:lang w:val="uk-UA"/>
              </w:rPr>
              <w:br/>
            </w:r>
            <w:r w:rsidRPr="00321948">
              <w:rPr>
                <w:rFonts w:ascii="Arial" w:hAnsi="Arial" w:cs="Arial"/>
                <w:sz w:val="20"/>
                <w:szCs w:val="20"/>
                <w:lang w:val="uk-UA"/>
              </w:rPr>
              <w:t>(найменування підрозділу</w:t>
            </w:r>
            <w:r w:rsidRPr="00321948">
              <w:rPr>
                <w:rFonts w:ascii="Arial" w:hAnsi="Arial" w:cs="Arial"/>
                <w:sz w:val="20"/>
                <w:szCs w:val="20"/>
                <w:lang w:val="uk-UA"/>
              </w:rPr>
              <w:br/>
              <w:t xml:space="preserve">перевезення валютних цінностей </w:t>
            </w:r>
            <w:r w:rsidRPr="00321948">
              <w:rPr>
                <w:rFonts w:ascii="Arial" w:hAnsi="Arial" w:cs="Arial"/>
                <w:sz w:val="20"/>
                <w:szCs w:val="20"/>
                <w:lang w:val="uk-UA"/>
              </w:rPr>
              <w:br/>
              <w:t>та інкасації коштів)</w:t>
            </w:r>
            <w:r w:rsidRPr="00321948">
              <w:rPr>
                <w:rFonts w:ascii="Arial" w:hAnsi="Arial" w:cs="Arial"/>
                <w:sz w:val="20"/>
                <w:szCs w:val="20"/>
                <w:lang w:val="uk-UA"/>
              </w:rPr>
              <w:br/>
            </w:r>
            <w:r w:rsidRPr="00321948">
              <w:rPr>
                <w:rFonts w:ascii="Arial" w:hAnsi="Arial" w:cs="Arial"/>
                <w:sz w:val="18"/>
                <w:szCs w:val="18"/>
                <w:lang w:val="uk-UA"/>
              </w:rPr>
              <w:t>__________________________</w:t>
            </w:r>
            <w:r w:rsidRPr="00321948">
              <w:rPr>
                <w:rFonts w:ascii="Arial" w:hAnsi="Arial" w:cs="Arial"/>
                <w:sz w:val="18"/>
                <w:szCs w:val="18"/>
                <w:lang w:val="uk-UA"/>
              </w:rPr>
              <w:br/>
            </w:r>
            <w:r w:rsidRPr="00321948">
              <w:rPr>
                <w:rFonts w:ascii="Arial" w:hAnsi="Arial" w:cs="Arial"/>
                <w:sz w:val="20"/>
                <w:szCs w:val="20"/>
                <w:lang w:val="uk-UA"/>
              </w:rPr>
              <w:t>(найменування банківської установи)</w:t>
            </w:r>
            <w:r w:rsidRPr="00321948">
              <w:rPr>
                <w:rFonts w:ascii="Arial" w:hAnsi="Arial" w:cs="Arial"/>
                <w:sz w:val="20"/>
                <w:szCs w:val="20"/>
                <w:lang w:val="uk-UA"/>
              </w:rPr>
              <w:br/>
            </w:r>
            <w:r w:rsidRPr="00321948">
              <w:rPr>
                <w:rFonts w:ascii="Arial" w:hAnsi="Arial" w:cs="Arial"/>
                <w:sz w:val="18"/>
                <w:szCs w:val="18"/>
                <w:lang w:val="uk-UA"/>
              </w:rPr>
              <w:t>Корінець</w:t>
            </w:r>
            <w:r w:rsidRPr="00321948">
              <w:rPr>
                <w:rFonts w:ascii="Arial" w:hAnsi="Arial" w:cs="Arial"/>
                <w:sz w:val="18"/>
                <w:szCs w:val="18"/>
                <w:lang w:val="uk-UA"/>
              </w:rPr>
              <w:br/>
              <w:t>доручення на перевезення валютних цінностей N _____</w:t>
            </w:r>
            <w:r w:rsidRPr="00321948">
              <w:rPr>
                <w:rFonts w:ascii="Arial" w:hAnsi="Arial" w:cs="Arial"/>
                <w:sz w:val="18"/>
                <w:szCs w:val="18"/>
                <w:lang w:val="uk-UA"/>
              </w:rPr>
              <w:br/>
              <w:t> </w:t>
            </w:r>
            <w:r w:rsidRPr="00321948">
              <w:rPr>
                <w:rFonts w:ascii="Arial" w:hAnsi="Arial" w:cs="Arial"/>
                <w:sz w:val="18"/>
                <w:szCs w:val="18"/>
                <w:lang w:val="uk-UA"/>
              </w:rPr>
              <w:br/>
              <w:t>Старшому бригади</w:t>
            </w:r>
            <w:r w:rsidRPr="00321948">
              <w:rPr>
                <w:rFonts w:ascii="Arial" w:hAnsi="Arial" w:cs="Arial"/>
                <w:sz w:val="18"/>
                <w:szCs w:val="18"/>
                <w:lang w:val="uk-UA"/>
              </w:rPr>
              <w:br/>
              <w:t>(начальнику групи)*</w:t>
            </w:r>
            <w:r w:rsidRPr="00321948">
              <w:rPr>
                <w:rFonts w:ascii="Arial" w:hAnsi="Arial" w:cs="Arial"/>
                <w:sz w:val="18"/>
                <w:szCs w:val="18"/>
                <w:lang w:val="uk-UA"/>
              </w:rPr>
              <w:br/>
              <w:t>інкасації __________________</w:t>
            </w:r>
            <w:r w:rsidRPr="00321948">
              <w:rPr>
                <w:rFonts w:ascii="Arial" w:hAnsi="Arial" w:cs="Arial"/>
                <w:sz w:val="18"/>
                <w:szCs w:val="18"/>
                <w:lang w:val="uk-UA"/>
              </w:rPr>
              <w:br/>
              <w:t>__________________________</w:t>
            </w:r>
            <w:r w:rsidRPr="00321948">
              <w:rPr>
                <w:rFonts w:ascii="Arial" w:hAnsi="Arial" w:cs="Arial"/>
                <w:sz w:val="18"/>
                <w:szCs w:val="18"/>
                <w:lang w:val="uk-UA"/>
              </w:rPr>
              <w:br/>
              <w:t>на отримання від ___________</w:t>
            </w:r>
            <w:r w:rsidRPr="00321948">
              <w:rPr>
                <w:rFonts w:ascii="Arial" w:hAnsi="Arial" w:cs="Arial"/>
                <w:sz w:val="18"/>
                <w:szCs w:val="18"/>
                <w:lang w:val="uk-UA"/>
              </w:rPr>
              <w:br/>
              <w:t>__________________________</w:t>
            </w:r>
            <w:r w:rsidRPr="00321948">
              <w:rPr>
                <w:rFonts w:ascii="Arial" w:hAnsi="Arial" w:cs="Arial"/>
                <w:sz w:val="18"/>
                <w:szCs w:val="18"/>
                <w:lang w:val="uk-UA"/>
              </w:rPr>
              <w:br/>
            </w:r>
            <w:r w:rsidRPr="00321948">
              <w:rPr>
                <w:rFonts w:ascii="Arial" w:hAnsi="Arial" w:cs="Arial"/>
                <w:sz w:val="20"/>
                <w:szCs w:val="20"/>
                <w:lang w:val="uk-UA"/>
              </w:rPr>
              <w:t>(найменування банківської установи)</w:t>
            </w:r>
            <w:r w:rsidRPr="00321948">
              <w:rPr>
                <w:rFonts w:ascii="Arial" w:hAnsi="Arial" w:cs="Arial"/>
                <w:sz w:val="20"/>
                <w:szCs w:val="20"/>
                <w:lang w:val="uk-UA"/>
              </w:rPr>
              <w:br/>
            </w:r>
            <w:r w:rsidRPr="00321948">
              <w:rPr>
                <w:rFonts w:ascii="Arial" w:hAnsi="Arial" w:cs="Arial"/>
                <w:sz w:val="18"/>
                <w:szCs w:val="18"/>
                <w:lang w:val="uk-UA"/>
              </w:rPr>
              <w:t>___________ м. ____________</w:t>
            </w:r>
            <w:r w:rsidRPr="00321948">
              <w:rPr>
                <w:rFonts w:ascii="Arial" w:hAnsi="Arial" w:cs="Arial"/>
                <w:sz w:val="18"/>
                <w:szCs w:val="18"/>
                <w:lang w:val="uk-UA"/>
              </w:rPr>
              <w:br/>
              <w:t> </w:t>
            </w:r>
            <w:r w:rsidRPr="00321948">
              <w:rPr>
                <w:rFonts w:ascii="Arial" w:hAnsi="Arial" w:cs="Arial"/>
                <w:sz w:val="18"/>
                <w:szCs w:val="18"/>
                <w:lang w:val="uk-UA"/>
              </w:rPr>
              <w:br/>
              <w:t>для доставки ______________</w:t>
            </w:r>
            <w:r w:rsidRPr="00321948">
              <w:rPr>
                <w:rFonts w:ascii="Arial" w:hAnsi="Arial" w:cs="Arial"/>
                <w:sz w:val="18"/>
                <w:szCs w:val="18"/>
                <w:lang w:val="uk-UA"/>
              </w:rPr>
              <w:br/>
              <w:t>__________________________</w:t>
            </w:r>
            <w:r w:rsidRPr="00321948">
              <w:rPr>
                <w:rFonts w:ascii="Arial" w:hAnsi="Arial" w:cs="Arial"/>
                <w:sz w:val="18"/>
                <w:szCs w:val="18"/>
                <w:lang w:val="uk-UA"/>
              </w:rPr>
              <w:br/>
            </w:r>
            <w:r w:rsidRPr="00321948">
              <w:rPr>
                <w:rFonts w:ascii="Arial" w:hAnsi="Arial" w:cs="Arial"/>
                <w:sz w:val="20"/>
                <w:szCs w:val="20"/>
                <w:lang w:val="uk-UA"/>
              </w:rPr>
              <w:t>     (найменування установи банку)</w:t>
            </w:r>
            <w:r w:rsidRPr="00321948">
              <w:rPr>
                <w:rFonts w:ascii="Arial" w:hAnsi="Arial" w:cs="Arial"/>
                <w:sz w:val="20"/>
                <w:szCs w:val="20"/>
                <w:lang w:val="uk-UA"/>
              </w:rPr>
              <w:br/>
            </w:r>
            <w:r w:rsidRPr="00321948">
              <w:rPr>
                <w:rFonts w:ascii="Arial" w:hAnsi="Arial" w:cs="Arial"/>
                <w:sz w:val="18"/>
                <w:szCs w:val="18"/>
                <w:lang w:val="uk-UA"/>
              </w:rPr>
              <w:t>___________ м. ____________</w:t>
            </w:r>
            <w:r w:rsidRPr="00321948">
              <w:rPr>
                <w:rFonts w:ascii="Arial" w:hAnsi="Arial" w:cs="Arial"/>
                <w:sz w:val="18"/>
                <w:szCs w:val="18"/>
                <w:lang w:val="uk-UA"/>
              </w:rPr>
              <w:br/>
              <w:t>__________________________</w:t>
            </w:r>
            <w:r w:rsidRPr="00321948">
              <w:rPr>
                <w:rFonts w:ascii="Arial" w:hAnsi="Arial" w:cs="Arial"/>
                <w:sz w:val="18"/>
                <w:szCs w:val="18"/>
                <w:lang w:val="uk-UA"/>
              </w:rPr>
              <w:br/>
            </w:r>
            <w:r w:rsidRPr="00321948">
              <w:rPr>
                <w:rFonts w:ascii="Arial" w:hAnsi="Arial" w:cs="Arial"/>
                <w:sz w:val="20"/>
                <w:szCs w:val="20"/>
                <w:lang w:val="uk-UA"/>
              </w:rPr>
              <w:t xml:space="preserve">      (вид цінностей, сума цифрами </w:t>
            </w:r>
            <w:r w:rsidRPr="00321948">
              <w:rPr>
                <w:rFonts w:ascii="Arial" w:hAnsi="Arial" w:cs="Arial"/>
                <w:sz w:val="20"/>
                <w:szCs w:val="20"/>
                <w:lang w:val="uk-UA"/>
              </w:rPr>
              <w:br/>
              <w:t>                       та словами)</w:t>
            </w:r>
            <w:r w:rsidRPr="00321948">
              <w:rPr>
                <w:rFonts w:ascii="Arial" w:hAnsi="Arial" w:cs="Arial"/>
                <w:sz w:val="20"/>
                <w:szCs w:val="20"/>
                <w:lang w:val="uk-UA"/>
              </w:rPr>
              <w:br/>
            </w:r>
            <w:r w:rsidRPr="00321948">
              <w:rPr>
                <w:rFonts w:ascii="Arial" w:hAnsi="Arial" w:cs="Arial"/>
                <w:sz w:val="18"/>
                <w:szCs w:val="18"/>
                <w:lang w:val="uk-UA"/>
              </w:rPr>
              <w:t>_________________________</w:t>
            </w:r>
            <w:r w:rsidRPr="00321948">
              <w:rPr>
                <w:rFonts w:ascii="Arial" w:hAnsi="Arial" w:cs="Arial"/>
                <w:sz w:val="18"/>
                <w:szCs w:val="18"/>
                <w:lang w:val="uk-UA"/>
              </w:rPr>
              <w:br/>
              <w:t>Доручення діє</w:t>
            </w:r>
            <w:r w:rsidRPr="00321948">
              <w:rPr>
                <w:rFonts w:ascii="Arial" w:hAnsi="Arial" w:cs="Arial"/>
                <w:sz w:val="18"/>
                <w:szCs w:val="18"/>
                <w:lang w:val="uk-UA"/>
              </w:rPr>
              <w:br/>
              <w:t>до "___" __________ 20__ року</w:t>
            </w:r>
            <w:r w:rsidRPr="00321948">
              <w:rPr>
                <w:rFonts w:ascii="Arial" w:hAnsi="Arial" w:cs="Arial"/>
                <w:sz w:val="18"/>
                <w:szCs w:val="18"/>
                <w:lang w:val="uk-UA"/>
              </w:rPr>
              <w:br/>
              <w:t> </w:t>
            </w:r>
            <w:r w:rsidRPr="00321948">
              <w:rPr>
                <w:rFonts w:ascii="Arial" w:hAnsi="Arial" w:cs="Arial"/>
                <w:sz w:val="18"/>
                <w:szCs w:val="18"/>
                <w:lang w:val="uk-UA"/>
              </w:rPr>
              <w:br/>
              <w:t>Підписи:</w:t>
            </w:r>
            <w:r w:rsidRPr="00321948">
              <w:rPr>
                <w:rFonts w:ascii="Arial" w:hAnsi="Arial" w:cs="Arial"/>
                <w:sz w:val="18"/>
                <w:szCs w:val="18"/>
                <w:lang w:val="uk-UA"/>
              </w:rPr>
              <w:br/>
            </w:r>
            <w:r w:rsidRPr="00321948">
              <w:rPr>
                <w:rFonts w:ascii="Arial" w:hAnsi="Arial" w:cs="Arial"/>
                <w:color w:val="FF0000"/>
                <w:sz w:val="18"/>
                <w:szCs w:val="18"/>
                <w:lang w:val="uk-UA"/>
              </w:rPr>
              <w:t>__________________</w:t>
            </w:r>
            <w:r w:rsidRPr="00321948">
              <w:rPr>
                <w:rFonts w:ascii="Arial" w:hAnsi="Arial" w:cs="Arial"/>
                <w:color w:val="FF0000"/>
                <w:sz w:val="18"/>
                <w:szCs w:val="18"/>
                <w:lang w:val="uk-UA"/>
              </w:rPr>
              <w:br/>
              <w:t xml:space="preserve">    (перший підпис)</w:t>
            </w:r>
          </w:p>
          <w:p w:rsidR="003C6969" w:rsidRPr="00321948" w:rsidRDefault="003C6969" w:rsidP="00426812">
            <w:pPr>
              <w:pStyle w:val="NormalWeb"/>
              <w:rPr>
                <w:rFonts w:ascii="Arial" w:hAnsi="Arial" w:cs="Arial"/>
                <w:sz w:val="18"/>
                <w:szCs w:val="18"/>
                <w:lang w:val="uk-UA"/>
              </w:rPr>
            </w:pPr>
            <w:r w:rsidRPr="00321948">
              <w:rPr>
                <w:rFonts w:ascii="Arial" w:hAnsi="Arial" w:cs="Arial"/>
                <w:color w:val="FF0000"/>
                <w:sz w:val="18"/>
                <w:szCs w:val="18"/>
                <w:lang w:val="uk-UA"/>
              </w:rPr>
              <w:br/>
              <w:t>___________________</w:t>
            </w:r>
            <w:r w:rsidRPr="00321948">
              <w:rPr>
                <w:rFonts w:ascii="Arial" w:hAnsi="Arial" w:cs="Arial"/>
                <w:color w:val="FF0000"/>
                <w:sz w:val="18"/>
                <w:szCs w:val="18"/>
                <w:lang w:val="uk-UA"/>
              </w:rPr>
              <w:br/>
              <w:t xml:space="preserve">       (другий підпис)</w:t>
            </w:r>
            <w:r w:rsidRPr="00321948">
              <w:rPr>
                <w:rFonts w:ascii="Arial" w:hAnsi="Arial" w:cs="Arial"/>
                <w:sz w:val="18"/>
                <w:szCs w:val="18"/>
                <w:lang w:val="uk-UA"/>
              </w:rPr>
              <w:br/>
              <w:t>Доручення отримав старший бригади (начальник групи)* інкасації __________________</w:t>
            </w:r>
            <w:r w:rsidRPr="00321948">
              <w:rPr>
                <w:rFonts w:ascii="Arial" w:hAnsi="Arial" w:cs="Arial"/>
                <w:sz w:val="18"/>
                <w:szCs w:val="18"/>
                <w:lang w:val="uk-UA"/>
              </w:rPr>
              <w:br/>
              <w:t xml:space="preserve">"___" ____________ 20__ року </w:t>
            </w:r>
          </w:p>
          <w:p w:rsidR="003C6969" w:rsidRPr="00321948" w:rsidRDefault="003C6969" w:rsidP="00426812">
            <w:pPr>
              <w:pStyle w:val="NormalWeb"/>
              <w:rPr>
                <w:rFonts w:ascii="Arial" w:hAnsi="Arial" w:cs="Arial"/>
                <w:sz w:val="18"/>
                <w:szCs w:val="18"/>
                <w:lang w:val="uk-UA"/>
              </w:rPr>
            </w:pPr>
            <w:bookmarkStart w:id="7" w:name="626"/>
            <w:bookmarkEnd w:id="7"/>
            <w:r w:rsidRPr="00321948">
              <w:rPr>
                <w:rFonts w:ascii="Arial" w:hAnsi="Arial" w:cs="Arial"/>
                <w:sz w:val="18"/>
                <w:szCs w:val="18"/>
                <w:lang w:val="uk-UA"/>
              </w:rPr>
              <w:t>____________</w:t>
            </w:r>
            <w:r w:rsidRPr="00321948">
              <w:rPr>
                <w:rFonts w:ascii="Arial" w:hAnsi="Arial" w:cs="Arial"/>
                <w:sz w:val="18"/>
                <w:szCs w:val="18"/>
                <w:lang w:val="uk-UA"/>
              </w:rPr>
              <w:br/>
              <w:t xml:space="preserve">* </w:t>
            </w:r>
            <w:r w:rsidRPr="00321948">
              <w:rPr>
                <w:rFonts w:ascii="Arial" w:hAnsi="Arial" w:cs="Arial"/>
                <w:sz w:val="20"/>
                <w:szCs w:val="20"/>
                <w:lang w:val="uk-UA"/>
              </w:rPr>
              <w:t>Зазначається потрібне. </w:t>
            </w:r>
          </w:p>
        </w:tc>
        <w:tc>
          <w:tcPr>
            <w:tcW w:w="164" w:type="pct"/>
            <w:vMerge w:val="restart"/>
            <w:vAlign w:val="center"/>
          </w:tcPr>
          <w:p w:rsidR="003C6969" w:rsidRPr="00321948" w:rsidRDefault="003C6969" w:rsidP="00426812">
            <w:pPr>
              <w:pStyle w:val="NormalWeb"/>
              <w:jc w:val="center"/>
              <w:rPr>
                <w:rFonts w:ascii="Arial" w:hAnsi="Arial" w:cs="Arial"/>
                <w:sz w:val="18"/>
                <w:szCs w:val="18"/>
                <w:lang w:val="uk-UA"/>
              </w:rPr>
            </w:pPr>
            <w:bookmarkStart w:id="8" w:name="627"/>
            <w:bookmarkEnd w:id="8"/>
            <w:r w:rsidRPr="00321948">
              <w:rPr>
                <w:rFonts w:ascii="Arial" w:hAnsi="Arial" w:cs="Arial"/>
                <w:sz w:val="18"/>
                <w:szCs w:val="18"/>
                <w:lang w:val="uk-UA"/>
              </w:rP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r w:rsidRPr="00321948">
              <w:rPr>
                <w:rFonts w:ascii="Arial" w:hAnsi="Arial" w:cs="Arial"/>
                <w:sz w:val="18"/>
                <w:szCs w:val="18"/>
                <w:lang w:val="uk-UA"/>
              </w:rPr>
              <w:br/>
              <w:t>|</w:t>
            </w:r>
          </w:p>
        </w:tc>
        <w:tc>
          <w:tcPr>
            <w:tcW w:w="2992" w:type="pct"/>
            <w:gridSpan w:val="3"/>
            <w:vAlign w:val="center"/>
          </w:tcPr>
          <w:p w:rsidR="003C6969" w:rsidRPr="00321948" w:rsidRDefault="003C6969" w:rsidP="009B474D">
            <w:pPr>
              <w:pStyle w:val="NormalWeb"/>
              <w:rPr>
                <w:rFonts w:ascii="Arial" w:hAnsi="Arial" w:cs="Arial"/>
                <w:sz w:val="20"/>
                <w:szCs w:val="20"/>
                <w:lang w:val="uk-UA"/>
              </w:rPr>
            </w:pPr>
            <w:bookmarkStart w:id="9" w:name="628"/>
            <w:bookmarkEnd w:id="9"/>
            <w:r w:rsidRPr="00321948">
              <w:rPr>
                <w:rFonts w:ascii="Arial" w:hAnsi="Arial" w:cs="Arial"/>
                <w:sz w:val="18"/>
                <w:szCs w:val="18"/>
                <w:lang w:val="uk-UA"/>
              </w:rPr>
              <w:t>                           Діє до "___" ____________ 20__ року</w:t>
            </w:r>
            <w:r w:rsidRPr="00321948">
              <w:rPr>
                <w:rFonts w:ascii="Arial" w:hAnsi="Arial" w:cs="Arial"/>
                <w:sz w:val="18"/>
                <w:szCs w:val="18"/>
                <w:lang w:val="uk-UA"/>
              </w:rPr>
              <w:br/>
              <w:t>                           за наявності службового посвідчення</w:t>
            </w:r>
            <w:r w:rsidRPr="00321948">
              <w:rPr>
                <w:rFonts w:ascii="Arial" w:hAnsi="Arial" w:cs="Arial"/>
                <w:sz w:val="18"/>
                <w:szCs w:val="18"/>
                <w:lang w:val="uk-UA"/>
              </w:rPr>
              <w:br/>
              <w:t>                                               з фотокарткою</w:t>
            </w:r>
            <w:r w:rsidRPr="00321948">
              <w:rPr>
                <w:rFonts w:ascii="Arial" w:hAnsi="Arial" w:cs="Arial"/>
                <w:sz w:val="18"/>
                <w:szCs w:val="18"/>
                <w:lang w:val="uk-UA"/>
              </w:rPr>
              <w:br/>
              <w:t>________________________________________________________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найменування підрозділу перевезення валютних цінностей та інкасації коштів)</w:t>
            </w:r>
            <w:r w:rsidRPr="00321948">
              <w:rPr>
                <w:rFonts w:ascii="Arial" w:hAnsi="Arial" w:cs="Arial"/>
                <w:sz w:val="20"/>
                <w:szCs w:val="20"/>
                <w:lang w:val="uk-UA"/>
              </w:rPr>
              <w:br/>
            </w:r>
            <w:r w:rsidRPr="00321948">
              <w:rPr>
                <w:rFonts w:ascii="Arial" w:hAnsi="Arial" w:cs="Arial"/>
                <w:sz w:val="18"/>
                <w:szCs w:val="18"/>
                <w:lang w:val="uk-UA"/>
              </w:rPr>
              <w:t>________________________________________________________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(найменування банківської установи)</w:t>
            </w:r>
            <w:r w:rsidRPr="00321948">
              <w:rPr>
                <w:rFonts w:ascii="Arial" w:hAnsi="Arial" w:cs="Arial"/>
                <w:sz w:val="20"/>
                <w:szCs w:val="20"/>
                <w:lang w:val="uk-UA"/>
              </w:rPr>
              <w:br/>
            </w:r>
            <w:r w:rsidRPr="00321948">
              <w:rPr>
                <w:rFonts w:ascii="Arial" w:hAnsi="Arial" w:cs="Arial"/>
                <w:sz w:val="18"/>
                <w:szCs w:val="18"/>
                <w:lang w:val="uk-UA"/>
              </w:rPr>
              <w:t> </w:t>
            </w:r>
            <w:r w:rsidRPr="00321948">
              <w:rPr>
                <w:rFonts w:ascii="Arial" w:hAnsi="Arial" w:cs="Arial"/>
                <w:sz w:val="18"/>
                <w:szCs w:val="18"/>
                <w:lang w:val="uk-UA"/>
              </w:rPr>
              <w:br/>
              <w:t>Доручення на перевезення валютних цінностей</w:t>
            </w:r>
            <w:r w:rsidRPr="00321948">
              <w:rPr>
                <w:rFonts w:ascii="Arial" w:hAnsi="Arial" w:cs="Arial"/>
                <w:sz w:val="18"/>
                <w:szCs w:val="18"/>
                <w:lang w:val="uk-UA"/>
              </w:rPr>
              <w:br/>
              <w:t>N ___________</w:t>
            </w:r>
            <w:r w:rsidRPr="00321948">
              <w:rPr>
                <w:rFonts w:ascii="Arial" w:hAnsi="Arial" w:cs="Arial"/>
                <w:sz w:val="18"/>
                <w:szCs w:val="18"/>
                <w:lang w:val="uk-UA"/>
              </w:rPr>
              <w:br/>
              <w:t>Старшому бригади (начальнику групи)* інкасації ________________________________________________________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(прізвище, ім'я, по батькові)</w:t>
            </w:r>
            <w:r w:rsidRPr="00321948">
              <w:rPr>
                <w:rFonts w:ascii="Arial" w:hAnsi="Arial" w:cs="Arial"/>
                <w:sz w:val="20"/>
                <w:szCs w:val="20"/>
                <w:lang w:val="uk-UA"/>
              </w:rPr>
              <w:br/>
            </w:r>
            <w:r w:rsidRPr="00321948">
              <w:rPr>
                <w:rFonts w:ascii="Arial" w:hAnsi="Arial" w:cs="Arial"/>
                <w:sz w:val="18"/>
                <w:szCs w:val="18"/>
                <w:lang w:val="uk-UA"/>
              </w:rPr>
              <w:t>________________________________________________________</w:t>
            </w:r>
            <w:r w:rsidRPr="00321948">
              <w:rPr>
                <w:rFonts w:ascii="Arial" w:hAnsi="Arial" w:cs="Arial"/>
                <w:sz w:val="18"/>
                <w:szCs w:val="18"/>
                <w:lang w:val="uk-UA"/>
              </w:rPr>
              <w:br/>
              <w:t>доручається отримати від __________________________________</w:t>
            </w:r>
            <w:r w:rsidRPr="00321948">
              <w:rPr>
                <w:rFonts w:ascii="Arial" w:hAnsi="Arial" w:cs="Arial"/>
                <w:sz w:val="18"/>
                <w:szCs w:val="18"/>
                <w:lang w:val="uk-UA"/>
              </w:rPr>
              <w:br/>
              <w:t>________________________________________________________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(найменування банку)</w:t>
            </w:r>
            <w:r w:rsidRPr="00321948">
              <w:rPr>
                <w:rFonts w:ascii="Arial" w:hAnsi="Arial" w:cs="Arial"/>
                <w:sz w:val="20"/>
                <w:szCs w:val="20"/>
                <w:lang w:val="uk-UA"/>
              </w:rPr>
              <w:br/>
            </w:r>
            <w:r w:rsidRPr="00321948">
              <w:rPr>
                <w:rFonts w:ascii="Arial" w:hAnsi="Arial" w:cs="Arial"/>
                <w:sz w:val="18"/>
                <w:szCs w:val="18"/>
                <w:lang w:val="uk-UA"/>
              </w:rPr>
              <w:t>_________________________ м. ____________________________</w:t>
            </w:r>
            <w:r w:rsidRPr="00321948">
              <w:rPr>
                <w:rFonts w:ascii="Arial" w:hAnsi="Arial" w:cs="Arial"/>
                <w:sz w:val="18"/>
                <w:szCs w:val="18"/>
                <w:lang w:val="uk-UA"/>
              </w:rPr>
              <w:br/>
              <w:t>для доставки 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(найменування банку)</w:t>
            </w:r>
            <w:r w:rsidRPr="00321948">
              <w:rPr>
                <w:rFonts w:ascii="Arial" w:hAnsi="Arial" w:cs="Arial"/>
                <w:sz w:val="20"/>
                <w:szCs w:val="20"/>
                <w:lang w:val="uk-UA"/>
              </w:rPr>
              <w:br/>
            </w:r>
            <w:r w:rsidRPr="00321948">
              <w:rPr>
                <w:rFonts w:ascii="Arial" w:hAnsi="Arial" w:cs="Arial"/>
                <w:sz w:val="18"/>
                <w:szCs w:val="18"/>
                <w:lang w:val="uk-UA"/>
              </w:rPr>
              <w:t>_________________________ м. ____________________________</w:t>
            </w:r>
            <w:r w:rsidRPr="00321948">
              <w:rPr>
                <w:rFonts w:ascii="Arial" w:hAnsi="Arial" w:cs="Arial"/>
                <w:sz w:val="18"/>
                <w:szCs w:val="18"/>
                <w:lang w:val="uk-UA"/>
              </w:rPr>
              <w:br/>
              <w:t>________________________________________________________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(вид цінностей)</w:t>
            </w:r>
            <w:r w:rsidRPr="00321948">
              <w:rPr>
                <w:rFonts w:ascii="Arial" w:hAnsi="Arial" w:cs="Arial"/>
                <w:sz w:val="20"/>
                <w:szCs w:val="20"/>
                <w:lang w:val="uk-UA"/>
              </w:rPr>
              <w:br/>
            </w:r>
            <w:r w:rsidRPr="00321948">
              <w:rPr>
                <w:rFonts w:ascii="Arial" w:hAnsi="Arial" w:cs="Arial"/>
                <w:sz w:val="18"/>
                <w:szCs w:val="18"/>
                <w:lang w:val="uk-UA"/>
              </w:rPr>
              <w:br/>
            </w:r>
            <w:hyperlink r:id="rId16" w:anchor="92" w:tgtFrame="_top" w:history="1">
              <w:r w:rsidRPr="00321948">
                <w:rPr>
                  <w:rStyle w:val="Hyperlink"/>
                  <w:rFonts w:ascii="Arial" w:hAnsi="Arial" w:cs="Arial"/>
                  <w:color w:val="auto"/>
                  <w:sz w:val="18"/>
                  <w:szCs w:val="18"/>
                  <w:lang w:val="uk-UA"/>
                </w:rPr>
                <w:t>________________________________________________________</w:t>
              </w:r>
              <w:r w:rsidRPr="00321948">
                <w:rPr>
                  <w:rFonts w:ascii="Arial" w:hAnsi="Arial" w:cs="Arial"/>
                  <w:sz w:val="18"/>
                  <w:szCs w:val="18"/>
                  <w:u w:val="single"/>
                  <w:lang w:val="uk-UA"/>
                </w:rPr>
                <w:br/>
              </w:r>
              <w:r w:rsidRPr="00321948">
                <w:rPr>
                  <w:rStyle w:val="Hyperlink"/>
                  <w:rFonts w:ascii="Arial" w:hAnsi="Arial" w:cs="Arial"/>
                  <w:color w:val="auto"/>
                  <w:sz w:val="20"/>
                  <w:szCs w:val="20"/>
                  <w:lang w:val="uk-UA"/>
                </w:rPr>
                <w:t>                 (зазначити необхідне: сума цифрами та словами;</w:t>
              </w:r>
              <w:r w:rsidRPr="00321948">
                <w:rPr>
                  <w:rFonts w:ascii="Arial" w:hAnsi="Arial" w:cs="Arial"/>
                  <w:sz w:val="20"/>
                  <w:szCs w:val="20"/>
                  <w:u w:val="single"/>
                  <w:lang w:val="uk-UA"/>
                </w:rPr>
                <w:br/>
              </w:r>
              <w:r w:rsidRPr="00321948">
                <w:rPr>
                  <w:rStyle w:val="Hyperlink"/>
                  <w:rFonts w:ascii="Arial" w:hAnsi="Arial" w:cs="Arial"/>
                  <w:color w:val="auto"/>
                  <w:sz w:val="18"/>
                  <w:szCs w:val="18"/>
                  <w:lang w:val="uk-UA"/>
                </w:rPr>
                <w:t>________________________________________________________</w:t>
              </w:r>
              <w:r w:rsidRPr="00321948">
                <w:rPr>
                  <w:rFonts w:ascii="Arial" w:hAnsi="Arial" w:cs="Arial"/>
                  <w:sz w:val="18"/>
                  <w:szCs w:val="18"/>
                  <w:u w:val="single"/>
                  <w:lang w:val="uk-UA"/>
                </w:rPr>
                <w:br/>
              </w:r>
              <w:r w:rsidRPr="00321948">
                <w:rPr>
                  <w:rStyle w:val="Hyperlink"/>
                  <w:rFonts w:ascii="Arial" w:hAnsi="Arial" w:cs="Arial"/>
                  <w:color w:val="auto"/>
                  <w:sz w:val="20"/>
                  <w:szCs w:val="20"/>
                  <w:lang w:val="uk-UA"/>
                </w:rPr>
                <w:t>                                              згідно з описом(ами) цінностей) </w:t>
              </w:r>
              <w:r w:rsidRPr="00321948">
                <w:rPr>
                  <w:rFonts w:ascii="Arial" w:hAnsi="Arial" w:cs="Arial"/>
                  <w:sz w:val="20"/>
                  <w:szCs w:val="20"/>
                  <w:u w:val="single"/>
                  <w:lang w:val="uk-UA"/>
                </w:rPr>
                <w:br/>
              </w:r>
            </w:hyperlink>
            <w:r w:rsidRPr="00321948">
              <w:rPr>
                <w:rFonts w:ascii="Arial" w:hAnsi="Arial" w:cs="Arial"/>
                <w:sz w:val="18"/>
                <w:szCs w:val="18"/>
                <w:lang w:val="uk-UA"/>
              </w:rPr>
              <w:t>________________________________________________________</w:t>
            </w:r>
            <w:r w:rsidRPr="00321948">
              <w:rPr>
                <w:rFonts w:ascii="Arial" w:hAnsi="Arial" w:cs="Arial"/>
                <w:sz w:val="18"/>
                <w:szCs w:val="18"/>
                <w:lang w:val="uk-UA"/>
              </w:rPr>
              <w:br/>
              <w:t>Власноручний підпис старшого бригади (начальника групи)* інкасації</w:t>
            </w:r>
            <w:r w:rsidRPr="00321948">
              <w:rPr>
                <w:rFonts w:ascii="Arial" w:hAnsi="Arial" w:cs="Arial"/>
                <w:sz w:val="18"/>
                <w:szCs w:val="18"/>
                <w:lang w:val="uk-UA"/>
              </w:rPr>
              <w:br/>
              <w:t>_____________________________       ___________ засвідчується.</w:t>
            </w:r>
            <w:r w:rsidRPr="00321948">
              <w:rPr>
                <w:rFonts w:ascii="Arial" w:hAnsi="Arial" w:cs="Arial"/>
                <w:sz w:val="18"/>
                <w:szCs w:val="18"/>
                <w:lang w:val="uk-UA"/>
              </w:rPr>
              <w:br/>
            </w:r>
            <w:r w:rsidRPr="00321948">
              <w:rPr>
                <w:rFonts w:ascii="Arial" w:hAnsi="Arial" w:cs="Arial"/>
                <w:sz w:val="20"/>
                <w:szCs w:val="20"/>
                <w:lang w:val="uk-UA"/>
              </w:rPr>
              <w:t>                    (прізвище, ініціали)                                       (підпис) </w:t>
            </w:r>
          </w:p>
        </w:tc>
      </w:tr>
      <w:tr w:rsidR="003C6969" w:rsidRPr="00321948" w:rsidTr="009B474D">
        <w:trPr>
          <w:tblCellSpacing w:w="22" w:type="dxa"/>
          <w:jc w:val="center"/>
        </w:trPr>
        <w:tc>
          <w:tcPr>
            <w:tcW w:w="0" w:type="auto"/>
            <w:vMerge/>
            <w:vAlign w:val="center"/>
          </w:tcPr>
          <w:p w:rsidR="003C6969" w:rsidRPr="00321948" w:rsidRDefault="003C6969" w:rsidP="00426812">
            <w:pPr>
              <w:rPr>
                <w:rFonts w:ascii="Arial" w:hAnsi="Arial" w:cs="Arial"/>
                <w:sz w:val="18"/>
                <w:szCs w:val="18"/>
                <w:lang w:val="uk-UA"/>
              </w:rPr>
            </w:pPr>
          </w:p>
        </w:tc>
        <w:tc>
          <w:tcPr>
            <w:tcW w:w="0" w:type="auto"/>
            <w:vMerge/>
            <w:vAlign w:val="center"/>
          </w:tcPr>
          <w:p w:rsidR="003C6969" w:rsidRPr="00321948" w:rsidRDefault="003C6969" w:rsidP="00426812">
            <w:pPr>
              <w:rPr>
                <w:rFonts w:ascii="Arial" w:hAnsi="Arial" w:cs="Arial"/>
                <w:sz w:val="18"/>
                <w:szCs w:val="18"/>
                <w:lang w:val="uk-UA"/>
              </w:rPr>
            </w:pPr>
          </w:p>
        </w:tc>
        <w:tc>
          <w:tcPr>
            <w:tcW w:w="1531" w:type="pct"/>
          </w:tcPr>
          <w:p w:rsidR="003C6969" w:rsidRPr="00321948" w:rsidRDefault="003C6969" w:rsidP="009B474D">
            <w:pPr>
              <w:pStyle w:val="NormalWeb"/>
              <w:spacing w:before="0" w:after="0"/>
              <w:jc w:val="center"/>
              <w:rPr>
                <w:rFonts w:ascii="Arial" w:hAnsi="Arial" w:cs="Arial"/>
                <w:color w:val="FF0000"/>
                <w:sz w:val="16"/>
                <w:szCs w:val="18"/>
                <w:lang w:val="uk-UA"/>
              </w:rPr>
            </w:pPr>
          </w:p>
          <w:p w:rsidR="003C6969" w:rsidRPr="00321948" w:rsidRDefault="003C6969" w:rsidP="009B474D">
            <w:pPr>
              <w:pStyle w:val="NormalWeb"/>
              <w:spacing w:before="0" w:after="0"/>
              <w:jc w:val="center"/>
              <w:rPr>
                <w:rFonts w:ascii="Arial" w:hAnsi="Arial" w:cs="Arial"/>
                <w:color w:val="FF0000"/>
                <w:sz w:val="16"/>
                <w:szCs w:val="18"/>
                <w:lang w:val="uk-UA"/>
              </w:rPr>
            </w:pPr>
          </w:p>
          <w:p w:rsidR="003C6969" w:rsidRPr="00321948" w:rsidRDefault="003C6969" w:rsidP="009B474D">
            <w:pPr>
              <w:pStyle w:val="NormalWeb"/>
              <w:spacing w:before="0" w:after="0"/>
              <w:jc w:val="center"/>
              <w:rPr>
                <w:rFonts w:ascii="Arial" w:hAnsi="Arial" w:cs="Arial"/>
                <w:color w:val="FF0000"/>
                <w:sz w:val="16"/>
                <w:szCs w:val="18"/>
                <w:lang w:val="uk-UA"/>
              </w:rPr>
            </w:pPr>
          </w:p>
          <w:p w:rsidR="003C6969" w:rsidRPr="00321948" w:rsidRDefault="003C6969" w:rsidP="009B474D">
            <w:pPr>
              <w:pStyle w:val="NormalWeb"/>
              <w:spacing w:before="0" w:after="0"/>
              <w:jc w:val="center"/>
              <w:rPr>
                <w:rFonts w:ascii="Arial" w:hAnsi="Arial" w:cs="Arial"/>
                <w:color w:val="FF0000"/>
                <w:sz w:val="16"/>
                <w:szCs w:val="18"/>
                <w:lang w:val="uk-UA"/>
              </w:rPr>
            </w:pPr>
            <w:r w:rsidRPr="00321948">
              <w:rPr>
                <w:rFonts w:ascii="Arial" w:hAnsi="Arial" w:cs="Arial"/>
                <w:color w:val="FF0000"/>
                <w:sz w:val="16"/>
                <w:szCs w:val="18"/>
                <w:lang w:val="uk-UA"/>
              </w:rPr>
              <w:t>______________________________</w:t>
            </w:r>
          </w:p>
          <w:p w:rsidR="003C6969" w:rsidRPr="00321948" w:rsidRDefault="003C6969" w:rsidP="009B474D">
            <w:pPr>
              <w:pStyle w:val="NormalWeb"/>
              <w:spacing w:before="0" w:after="0"/>
              <w:jc w:val="center"/>
              <w:rPr>
                <w:rFonts w:ascii="Arial" w:hAnsi="Arial" w:cs="Arial"/>
                <w:color w:val="FF0000"/>
                <w:sz w:val="16"/>
                <w:szCs w:val="18"/>
                <w:lang w:val="uk-UA"/>
              </w:rPr>
            </w:pPr>
            <w:hyperlink r:id="rId17" w:anchor="95" w:tgtFrame="_top" w:history="1">
              <w:r w:rsidRPr="00321948">
                <w:rPr>
                  <w:rStyle w:val="Hyperlink"/>
                  <w:rFonts w:ascii="Arial" w:hAnsi="Arial" w:cs="Arial"/>
                  <w:color w:val="FF0000"/>
                  <w:sz w:val="16"/>
                  <w:szCs w:val="20"/>
                  <w:u w:val="none"/>
                  <w:lang w:val="uk-UA"/>
                </w:rPr>
                <w:t>(посада особи що має право першого підпису)</w:t>
              </w:r>
            </w:hyperlink>
          </w:p>
        </w:tc>
        <w:tc>
          <w:tcPr>
            <w:tcW w:w="820" w:type="pct"/>
          </w:tcPr>
          <w:p w:rsidR="003C6969" w:rsidRPr="00321948" w:rsidRDefault="003C6969" w:rsidP="009B474D">
            <w:pPr>
              <w:pStyle w:val="NormalWeb"/>
              <w:spacing w:before="0" w:after="0"/>
              <w:jc w:val="center"/>
              <w:rPr>
                <w:rFonts w:ascii="Arial" w:hAnsi="Arial" w:cs="Arial"/>
                <w:sz w:val="16"/>
                <w:szCs w:val="18"/>
                <w:lang w:val="uk-UA"/>
              </w:rPr>
            </w:pPr>
            <w:bookmarkStart w:id="10" w:name="630"/>
            <w:bookmarkEnd w:id="10"/>
          </w:p>
          <w:p w:rsidR="003C6969" w:rsidRPr="00321948" w:rsidRDefault="003C6969" w:rsidP="009B474D">
            <w:pPr>
              <w:pStyle w:val="NormalWeb"/>
              <w:spacing w:before="0" w:after="0"/>
              <w:jc w:val="center"/>
              <w:rPr>
                <w:rFonts w:ascii="Arial" w:hAnsi="Arial" w:cs="Arial"/>
                <w:sz w:val="16"/>
                <w:szCs w:val="18"/>
                <w:lang w:val="uk-UA"/>
              </w:rPr>
            </w:pPr>
          </w:p>
          <w:p w:rsidR="003C6969" w:rsidRPr="00321948" w:rsidRDefault="003C6969" w:rsidP="009B474D">
            <w:pPr>
              <w:pStyle w:val="NormalWeb"/>
              <w:spacing w:before="0" w:after="0"/>
              <w:jc w:val="center"/>
              <w:rPr>
                <w:rFonts w:ascii="Arial" w:hAnsi="Arial" w:cs="Arial"/>
                <w:sz w:val="16"/>
                <w:szCs w:val="18"/>
                <w:lang w:val="uk-UA"/>
              </w:rPr>
            </w:pPr>
          </w:p>
          <w:p w:rsidR="003C6969" w:rsidRPr="00321948" w:rsidRDefault="003C6969" w:rsidP="009B474D">
            <w:pPr>
              <w:pStyle w:val="NormalWeb"/>
              <w:spacing w:before="0" w:after="0"/>
              <w:jc w:val="center"/>
              <w:rPr>
                <w:rFonts w:ascii="Arial" w:hAnsi="Arial" w:cs="Arial"/>
                <w:sz w:val="16"/>
                <w:szCs w:val="18"/>
                <w:lang w:val="uk-UA"/>
              </w:rPr>
            </w:pPr>
            <w:r w:rsidRPr="00321948">
              <w:rPr>
                <w:rFonts w:ascii="Arial" w:hAnsi="Arial" w:cs="Arial"/>
                <w:sz w:val="16"/>
                <w:szCs w:val="18"/>
                <w:lang w:val="uk-UA"/>
              </w:rPr>
              <w:t>__________</w:t>
            </w:r>
          </w:p>
          <w:p w:rsidR="003C6969" w:rsidRPr="00321948" w:rsidRDefault="003C6969" w:rsidP="009B474D">
            <w:pPr>
              <w:pStyle w:val="NormalWeb"/>
              <w:spacing w:before="0" w:after="0"/>
              <w:jc w:val="center"/>
              <w:rPr>
                <w:rFonts w:ascii="Arial" w:hAnsi="Arial" w:cs="Arial"/>
                <w:sz w:val="16"/>
                <w:szCs w:val="18"/>
                <w:lang w:val="uk-UA"/>
              </w:rPr>
            </w:pPr>
            <w:hyperlink r:id="rId18" w:anchor="93" w:tgtFrame="_top" w:history="1">
              <w:r w:rsidRPr="00321948">
                <w:rPr>
                  <w:rStyle w:val="Hyperlink"/>
                  <w:rFonts w:ascii="Arial" w:hAnsi="Arial" w:cs="Arial"/>
                  <w:color w:val="auto"/>
                  <w:sz w:val="16"/>
                  <w:szCs w:val="20"/>
                  <w:lang w:val="uk-UA"/>
                </w:rPr>
                <w:t>(підпис)</w:t>
              </w:r>
            </w:hyperlink>
          </w:p>
        </w:tc>
        <w:tc>
          <w:tcPr>
            <w:tcW w:w="595" w:type="pct"/>
          </w:tcPr>
          <w:p w:rsidR="003C6969" w:rsidRPr="00321948" w:rsidRDefault="003C6969" w:rsidP="009B474D">
            <w:pPr>
              <w:pStyle w:val="NormalWeb"/>
              <w:spacing w:before="0" w:after="0"/>
              <w:jc w:val="center"/>
              <w:rPr>
                <w:rFonts w:ascii="Arial" w:hAnsi="Arial" w:cs="Arial"/>
                <w:sz w:val="16"/>
                <w:szCs w:val="18"/>
                <w:lang w:val="uk-UA"/>
              </w:rPr>
            </w:pPr>
            <w:bookmarkStart w:id="11" w:name="631"/>
            <w:bookmarkEnd w:id="11"/>
          </w:p>
          <w:p w:rsidR="003C6969" w:rsidRPr="00321948" w:rsidRDefault="003C6969" w:rsidP="009B474D">
            <w:pPr>
              <w:pStyle w:val="NormalWeb"/>
              <w:spacing w:before="0" w:after="0"/>
              <w:jc w:val="center"/>
              <w:rPr>
                <w:rFonts w:ascii="Arial" w:hAnsi="Arial" w:cs="Arial"/>
                <w:sz w:val="16"/>
                <w:szCs w:val="18"/>
                <w:lang w:val="uk-UA"/>
              </w:rPr>
            </w:pPr>
          </w:p>
          <w:p w:rsidR="003C6969" w:rsidRPr="00321948" w:rsidRDefault="003C6969" w:rsidP="009B474D">
            <w:pPr>
              <w:pStyle w:val="NormalWeb"/>
              <w:spacing w:before="0" w:after="0"/>
              <w:jc w:val="center"/>
              <w:rPr>
                <w:rFonts w:ascii="Arial" w:hAnsi="Arial" w:cs="Arial"/>
                <w:sz w:val="16"/>
                <w:szCs w:val="18"/>
                <w:lang w:val="uk-UA"/>
              </w:rPr>
            </w:pPr>
          </w:p>
          <w:p w:rsidR="003C6969" w:rsidRPr="00321948" w:rsidRDefault="003C6969" w:rsidP="009B474D">
            <w:pPr>
              <w:pStyle w:val="NormalWeb"/>
              <w:spacing w:before="0" w:after="0"/>
              <w:jc w:val="center"/>
              <w:rPr>
                <w:rFonts w:ascii="Arial" w:hAnsi="Arial" w:cs="Arial"/>
                <w:sz w:val="16"/>
                <w:szCs w:val="18"/>
                <w:lang w:val="uk-UA"/>
              </w:rPr>
            </w:pPr>
            <w:r w:rsidRPr="00321948">
              <w:rPr>
                <w:rFonts w:ascii="Arial" w:hAnsi="Arial" w:cs="Arial"/>
                <w:sz w:val="16"/>
                <w:szCs w:val="18"/>
                <w:lang w:val="uk-UA"/>
              </w:rPr>
              <w:t>________________</w:t>
            </w:r>
            <w:r w:rsidRPr="00321948">
              <w:rPr>
                <w:rFonts w:ascii="Arial" w:hAnsi="Arial" w:cs="Arial"/>
                <w:sz w:val="16"/>
                <w:szCs w:val="18"/>
                <w:lang w:val="uk-UA"/>
              </w:rPr>
              <w:br/>
            </w:r>
            <w:r w:rsidRPr="00321948">
              <w:rPr>
                <w:sz w:val="16"/>
                <w:lang w:val="uk-UA"/>
              </w:rPr>
              <w:t xml:space="preserve"> </w:t>
            </w:r>
            <w:hyperlink r:id="rId19" w:anchor="93" w:tgtFrame="_top" w:history="1">
              <w:r w:rsidRPr="00321948">
                <w:rPr>
                  <w:rStyle w:val="Hyperlink"/>
                  <w:rFonts w:ascii="Arial" w:hAnsi="Arial" w:cs="Arial"/>
                  <w:color w:val="auto"/>
                  <w:sz w:val="16"/>
                  <w:szCs w:val="20"/>
                  <w:lang w:val="uk-UA"/>
                </w:rPr>
                <w:t>(ініціали, прізвище)</w:t>
              </w:r>
            </w:hyperlink>
          </w:p>
        </w:tc>
      </w:tr>
      <w:tr w:rsidR="003C6969" w:rsidRPr="00321948" w:rsidTr="009B474D">
        <w:trPr>
          <w:trHeight w:val="480"/>
          <w:tblCellSpacing w:w="22" w:type="dxa"/>
          <w:jc w:val="center"/>
        </w:trPr>
        <w:tc>
          <w:tcPr>
            <w:tcW w:w="0" w:type="auto"/>
            <w:vMerge/>
            <w:vAlign w:val="center"/>
          </w:tcPr>
          <w:p w:rsidR="003C6969" w:rsidRPr="00321948" w:rsidRDefault="003C6969" w:rsidP="00426812">
            <w:pPr>
              <w:rPr>
                <w:rFonts w:ascii="Arial" w:hAnsi="Arial" w:cs="Arial"/>
                <w:sz w:val="18"/>
                <w:szCs w:val="18"/>
                <w:lang w:val="uk-UA"/>
              </w:rPr>
            </w:pPr>
          </w:p>
        </w:tc>
        <w:tc>
          <w:tcPr>
            <w:tcW w:w="0" w:type="auto"/>
            <w:vMerge/>
            <w:vAlign w:val="center"/>
          </w:tcPr>
          <w:p w:rsidR="003C6969" w:rsidRPr="00321948" w:rsidRDefault="003C6969" w:rsidP="00426812">
            <w:pPr>
              <w:rPr>
                <w:rFonts w:ascii="Arial" w:hAnsi="Arial" w:cs="Arial"/>
                <w:sz w:val="18"/>
                <w:szCs w:val="18"/>
                <w:lang w:val="uk-UA"/>
              </w:rPr>
            </w:pPr>
          </w:p>
        </w:tc>
        <w:tc>
          <w:tcPr>
            <w:tcW w:w="1531" w:type="pct"/>
          </w:tcPr>
          <w:p w:rsidR="003C6969" w:rsidRPr="00321948" w:rsidRDefault="003C6969" w:rsidP="009B474D">
            <w:pPr>
              <w:pStyle w:val="NormalWeb"/>
              <w:jc w:val="center"/>
              <w:rPr>
                <w:rFonts w:ascii="Arial" w:hAnsi="Arial" w:cs="Arial"/>
                <w:sz w:val="16"/>
                <w:szCs w:val="18"/>
                <w:lang w:val="uk-UA"/>
              </w:rPr>
            </w:pPr>
            <w:bookmarkStart w:id="12" w:name="632"/>
            <w:bookmarkEnd w:id="12"/>
            <w:r w:rsidRPr="00321948">
              <w:rPr>
                <w:rFonts w:ascii="Arial" w:hAnsi="Arial" w:cs="Arial"/>
                <w:color w:val="FF0000"/>
                <w:sz w:val="16"/>
                <w:szCs w:val="18"/>
                <w:lang w:val="uk-UA"/>
              </w:rPr>
              <w:t>______________________________</w:t>
            </w:r>
            <w:r w:rsidRPr="00321948">
              <w:rPr>
                <w:rFonts w:ascii="Arial" w:hAnsi="Arial" w:cs="Arial"/>
                <w:color w:val="FF0000"/>
                <w:sz w:val="16"/>
                <w:szCs w:val="18"/>
                <w:lang w:val="uk-UA"/>
              </w:rPr>
              <w:br/>
            </w:r>
            <w:hyperlink r:id="rId20" w:anchor="95" w:tgtFrame="_top" w:history="1">
              <w:r w:rsidRPr="00321948">
                <w:rPr>
                  <w:rStyle w:val="Hyperlink"/>
                  <w:rFonts w:ascii="Arial" w:hAnsi="Arial" w:cs="Arial"/>
                  <w:color w:val="FF0000"/>
                  <w:sz w:val="16"/>
                  <w:szCs w:val="20"/>
                  <w:u w:val="none"/>
                  <w:lang w:val="uk-UA"/>
                </w:rPr>
                <w:t>(посада особи що має право другого підпису)</w:t>
              </w:r>
            </w:hyperlink>
          </w:p>
        </w:tc>
        <w:tc>
          <w:tcPr>
            <w:tcW w:w="820" w:type="pct"/>
          </w:tcPr>
          <w:p w:rsidR="003C6969" w:rsidRPr="00321948" w:rsidRDefault="003C6969" w:rsidP="009B474D">
            <w:pPr>
              <w:pStyle w:val="NormalWeb"/>
              <w:jc w:val="center"/>
              <w:rPr>
                <w:rFonts w:ascii="Arial" w:hAnsi="Arial" w:cs="Arial"/>
                <w:sz w:val="16"/>
                <w:szCs w:val="18"/>
                <w:lang w:val="uk-UA"/>
              </w:rPr>
            </w:pPr>
            <w:bookmarkStart w:id="13" w:name="633"/>
            <w:bookmarkEnd w:id="13"/>
            <w:r w:rsidRPr="00321948">
              <w:rPr>
                <w:rFonts w:ascii="Arial" w:hAnsi="Arial" w:cs="Arial"/>
                <w:sz w:val="16"/>
                <w:szCs w:val="18"/>
                <w:lang w:val="uk-UA"/>
              </w:rPr>
              <w:t>__________</w:t>
            </w:r>
            <w:r w:rsidRPr="00321948">
              <w:rPr>
                <w:rFonts w:ascii="Arial" w:hAnsi="Arial" w:cs="Arial"/>
                <w:sz w:val="16"/>
                <w:szCs w:val="18"/>
                <w:lang w:val="uk-UA"/>
              </w:rPr>
              <w:br/>
            </w:r>
            <w:hyperlink r:id="rId21" w:anchor="94" w:tgtFrame="_top" w:history="1">
              <w:r w:rsidRPr="00321948">
                <w:rPr>
                  <w:rStyle w:val="Hyperlink"/>
                  <w:rFonts w:ascii="Arial" w:hAnsi="Arial" w:cs="Arial"/>
                  <w:color w:val="auto"/>
                  <w:sz w:val="16"/>
                  <w:szCs w:val="20"/>
                  <w:lang w:val="uk-UA"/>
                </w:rPr>
                <w:t>(підпис)</w:t>
              </w:r>
            </w:hyperlink>
          </w:p>
        </w:tc>
        <w:tc>
          <w:tcPr>
            <w:tcW w:w="595" w:type="pct"/>
          </w:tcPr>
          <w:p w:rsidR="003C6969" w:rsidRPr="00321948" w:rsidRDefault="003C6969" w:rsidP="009B474D">
            <w:pPr>
              <w:pStyle w:val="NormalWeb"/>
              <w:jc w:val="center"/>
              <w:rPr>
                <w:rFonts w:ascii="Arial" w:hAnsi="Arial" w:cs="Arial"/>
                <w:sz w:val="16"/>
                <w:szCs w:val="18"/>
                <w:lang w:val="uk-UA"/>
              </w:rPr>
            </w:pPr>
            <w:bookmarkStart w:id="14" w:name="634"/>
            <w:bookmarkEnd w:id="14"/>
            <w:r w:rsidRPr="00321948">
              <w:rPr>
                <w:rFonts w:ascii="Arial" w:hAnsi="Arial" w:cs="Arial"/>
                <w:sz w:val="16"/>
                <w:szCs w:val="18"/>
                <w:lang w:val="uk-UA"/>
              </w:rPr>
              <w:t>__________________</w:t>
            </w:r>
            <w:r w:rsidRPr="00321948">
              <w:rPr>
                <w:rFonts w:ascii="Arial" w:hAnsi="Arial" w:cs="Arial"/>
                <w:sz w:val="16"/>
                <w:szCs w:val="18"/>
                <w:lang w:val="uk-UA"/>
              </w:rPr>
              <w:br/>
            </w:r>
            <w:r w:rsidRPr="00321948">
              <w:rPr>
                <w:sz w:val="16"/>
                <w:lang w:val="uk-UA"/>
              </w:rPr>
              <w:t xml:space="preserve"> </w:t>
            </w:r>
            <w:hyperlink r:id="rId22" w:anchor="94" w:tgtFrame="_top" w:history="1">
              <w:r w:rsidRPr="00321948">
                <w:rPr>
                  <w:rStyle w:val="Hyperlink"/>
                  <w:rFonts w:ascii="Arial" w:hAnsi="Arial" w:cs="Arial"/>
                  <w:color w:val="auto"/>
                  <w:sz w:val="16"/>
                  <w:szCs w:val="20"/>
                  <w:lang w:val="uk-UA"/>
                </w:rPr>
                <w:t>(ініціали, прізвище)</w:t>
              </w:r>
            </w:hyperlink>
          </w:p>
        </w:tc>
      </w:tr>
      <w:tr w:rsidR="003C6969" w:rsidRPr="00EE2D2A" w:rsidTr="00153F65">
        <w:trPr>
          <w:tblCellSpacing w:w="22" w:type="dxa"/>
          <w:jc w:val="center"/>
        </w:trPr>
        <w:tc>
          <w:tcPr>
            <w:tcW w:w="0" w:type="auto"/>
            <w:vMerge/>
            <w:vAlign w:val="center"/>
          </w:tcPr>
          <w:p w:rsidR="003C6969" w:rsidRPr="00321948" w:rsidRDefault="003C6969" w:rsidP="00426812">
            <w:pPr>
              <w:rPr>
                <w:rFonts w:ascii="Arial" w:hAnsi="Arial" w:cs="Arial"/>
                <w:sz w:val="18"/>
                <w:szCs w:val="18"/>
                <w:lang w:val="uk-UA"/>
              </w:rPr>
            </w:pPr>
          </w:p>
        </w:tc>
        <w:tc>
          <w:tcPr>
            <w:tcW w:w="0" w:type="auto"/>
            <w:vMerge/>
            <w:vAlign w:val="center"/>
          </w:tcPr>
          <w:p w:rsidR="003C6969" w:rsidRPr="00321948" w:rsidRDefault="003C6969" w:rsidP="00426812">
            <w:pPr>
              <w:rPr>
                <w:rFonts w:ascii="Arial" w:hAnsi="Arial" w:cs="Arial"/>
                <w:sz w:val="18"/>
                <w:szCs w:val="18"/>
                <w:lang w:val="uk-UA"/>
              </w:rPr>
            </w:pPr>
          </w:p>
        </w:tc>
        <w:tc>
          <w:tcPr>
            <w:tcW w:w="2992" w:type="pct"/>
            <w:gridSpan w:val="3"/>
            <w:vAlign w:val="center"/>
          </w:tcPr>
          <w:p w:rsidR="003C6969" w:rsidRPr="00321948" w:rsidRDefault="003C6969" w:rsidP="00426812">
            <w:pPr>
              <w:pStyle w:val="NormalWeb"/>
              <w:rPr>
                <w:rFonts w:ascii="Arial" w:hAnsi="Arial" w:cs="Arial"/>
                <w:sz w:val="18"/>
                <w:szCs w:val="18"/>
                <w:lang w:val="uk-UA"/>
              </w:rPr>
            </w:pPr>
            <w:bookmarkStart w:id="15" w:name="635"/>
            <w:bookmarkEnd w:id="15"/>
            <w:r w:rsidRPr="00321948">
              <w:rPr>
                <w:rFonts w:ascii="Arial" w:hAnsi="Arial" w:cs="Arial"/>
                <w:sz w:val="18"/>
                <w:szCs w:val="18"/>
                <w:lang w:val="uk-UA"/>
              </w:rPr>
              <w:t>"___" ____________ 20__ року</w:t>
            </w:r>
            <w:r w:rsidRPr="00321948">
              <w:rPr>
                <w:rFonts w:ascii="Arial" w:hAnsi="Arial" w:cs="Arial"/>
                <w:sz w:val="18"/>
                <w:szCs w:val="18"/>
                <w:lang w:val="uk-UA"/>
              </w:rPr>
              <w:br/>
              <w:t>      М. П.</w:t>
            </w:r>
            <w:r w:rsidRPr="00321948">
              <w:rPr>
                <w:rFonts w:ascii="Arial" w:hAnsi="Arial" w:cs="Arial"/>
                <w:sz w:val="18"/>
                <w:szCs w:val="18"/>
                <w:lang w:val="uk-UA"/>
              </w:rPr>
              <w:br/>
            </w:r>
            <w:r w:rsidRPr="00321948">
              <w:rPr>
                <w:rFonts w:ascii="Arial" w:hAnsi="Arial" w:cs="Arial"/>
                <w:sz w:val="20"/>
                <w:szCs w:val="20"/>
                <w:lang w:val="uk-UA"/>
              </w:rPr>
              <w:t>(печатка банку) </w:t>
            </w:r>
          </w:p>
        </w:tc>
      </w:tr>
    </w:tbl>
    <w:p w:rsidR="003C6969" w:rsidRPr="00321948" w:rsidRDefault="003C6969" w:rsidP="007B42F9">
      <w:pPr>
        <w:shd w:val="clear" w:color="auto" w:fill="FFFFFF"/>
        <w:rPr>
          <w:rFonts w:ascii="Arial" w:hAnsi="Arial" w:cs="Arial"/>
          <w:lang w:val="uk-UA"/>
        </w:rPr>
      </w:pPr>
      <w:r w:rsidRPr="00321948">
        <w:rPr>
          <w:rFonts w:ascii="Arial" w:hAnsi="Arial" w:cs="Arial"/>
          <w:lang w:val="uk-UA"/>
        </w:rPr>
        <w:br w:type="textWrapping" w:clear="all"/>
      </w:r>
    </w:p>
    <w:p w:rsidR="003C6969" w:rsidRPr="00321948" w:rsidRDefault="003C6969" w:rsidP="007B42F9">
      <w:pPr>
        <w:shd w:val="clear" w:color="auto" w:fill="FFFFFF"/>
        <w:rPr>
          <w:rFonts w:ascii="Arial" w:hAnsi="Arial" w:cs="Arial"/>
          <w:lang w:val="uk-UA"/>
        </w:rPr>
      </w:pPr>
      <w:r w:rsidRPr="00321948">
        <w:rPr>
          <w:rFonts w:ascii="Arial" w:hAnsi="Arial" w:cs="Arial"/>
          <w:lang w:val="uk-UA"/>
        </w:rPr>
        <w:br w:type="page"/>
      </w:r>
    </w:p>
    <w:tbl>
      <w:tblPr>
        <w:tblW w:w="10500" w:type="dxa"/>
        <w:jc w:val="center"/>
        <w:tblCellSpacing w:w="22" w:type="dxa"/>
        <w:tblCellMar>
          <w:top w:w="15" w:type="dxa"/>
          <w:left w:w="15" w:type="dxa"/>
          <w:bottom w:w="15" w:type="dxa"/>
          <w:right w:w="15" w:type="dxa"/>
        </w:tblCellMar>
        <w:tblLook w:val="0000"/>
      </w:tblPr>
      <w:tblGrid>
        <w:gridCol w:w="10500"/>
      </w:tblGrid>
      <w:tr w:rsidR="003C6969" w:rsidRPr="00321948" w:rsidTr="00426812">
        <w:trPr>
          <w:tblCellSpacing w:w="22" w:type="dxa"/>
          <w:jc w:val="center"/>
        </w:trPr>
        <w:tc>
          <w:tcPr>
            <w:tcW w:w="0" w:type="auto"/>
            <w:vAlign w:val="center"/>
          </w:tcPr>
          <w:p w:rsidR="003C6969" w:rsidRPr="00321948" w:rsidRDefault="003C6969" w:rsidP="00426812">
            <w:pPr>
              <w:pStyle w:val="NormalWeb"/>
              <w:rPr>
                <w:rFonts w:ascii="Arial" w:hAnsi="Arial" w:cs="Arial"/>
                <w:sz w:val="18"/>
                <w:szCs w:val="18"/>
                <w:lang w:val="uk-UA"/>
              </w:rPr>
            </w:pPr>
            <w:bookmarkStart w:id="16" w:name="245"/>
            <w:bookmarkEnd w:id="16"/>
            <w:r w:rsidRPr="00321948">
              <w:rPr>
                <w:rFonts w:ascii="Arial" w:hAnsi="Arial" w:cs="Arial"/>
                <w:sz w:val="18"/>
                <w:szCs w:val="18"/>
                <w:lang w:val="uk-UA"/>
              </w:rPr>
              <w:t>----------------------------------------------- Зворотний бік -------------------------------------------------- </w:t>
            </w:r>
          </w:p>
        </w:tc>
      </w:tr>
    </w:tbl>
    <w:p w:rsidR="003C6969" w:rsidRPr="00321948" w:rsidRDefault="003C6969" w:rsidP="007B42F9">
      <w:pPr>
        <w:shd w:val="clear" w:color="auto" w:fill="FFFFFF"/>
        <w:rPr>
          <w:rFonts w:ascii="Arial" w:hAnsi="Arial" w:cs="Arial"/>
          <w:lang w:val="uk-UA"/>
        </w:rPr>
      </w:pPr>
      <w:r w:rsidRPr="00321948">
        <w:rPr>
          <w:rFonts w:ascii="Arial" w:hAnsi="Arial" w:cs="Arial"/>
          <w:lang w:val="uk-UA"/>
        </w:rPr>
        <w:br w:type="textWrapping" w:clear="all"/>
      </w:r>
    </w:p>
    <w:tbl>
      <w:tblPr>
        <w:tblW w:w="8935" w:type="dxa"/>
        <w:jc w:val="center"/>
        <w:tblCellSpacing w:w="22" w:type="dxa"/>
        <w:tblCellMar>
          <w:top w:w="15" w:type="dxa"/>
          <w:left w:w="15" w:type="dxa"/>
          <w:bottom w:w="15" w:type="dxa"/>
          <w:right w:w="15" w:type="dxa"/>
        </w:tblCellMar>
        <w:tblLook w:val="0000"/>
      </w:tblPr>
      <w:tblGrid>
        <w:gridCol w:w="3688"/>
        <w:gridCol w:w="1777"/>
        <w:gridCol w:w="3470"/>
      </w:tblGrid>
      <w:tr w:rsidR="003C6969" w:rsidRPr="00EE2D2A" w:rsidTr="009B474D">
        <w:trPr>
          <w:tblCellSpacing w:w="22" w:type="dxa"/>
          <w:jc w:val="center"/>
        </w:trPr>
        <w:tc>
          <w:tcPr>
            <w:tcW w:w="3012" w:type="pct"/>
            <w:gridSpan w:val="2"/>
            <w:vAlign w:val="center"/>
          </w:tcPr>
          <w:p w:rsidR="003C6969" w:rsidRPr="00321948" w:rsidRDefault="003C6969" w:rsidP="00426812">
            <w:pPr>
              <w:pStyle w:val="NormalWeb"/>
              <w:rPr>
                <w:rFonts w:ascii="Arial" w:hAnsi="Arial" w:cs="Arial"/>
                <w:sz w:val="18"/>
                <w:szCs w:val="18"/>
                <w:lang w:val="uk-UA"/>
              </w:rPr>
            </w:pPr>
            <w:bookmarkStart w:id="17" w:name="246"/>
            <w:bookmarkEnd w:id="17"/>
            <w:r w:rsidRPr="00321948">
              <w:rPr>
                <w:rFonts w:ascii="Arial" w:hAnsi="Arial" w:cs="Arial"/>
                <w:sz w:val="18"/>
                <w:szCs w:val="18"/>
                <w:lang w:val="uk-UA"/>
              </w:rPr>
              <w:t xml:space="preserve">Список членів бригади (групи)* інкасації, </w:t>
            </w:r>
            <w:r w:rsidRPr="00321948">
              <w:rPr>
                <w:rFonts w:ascii="Arial" w:hAnsi="Arial" w:cs="Arial"/>
                <w:sz w:val="18"/>
                <w:szCs w:val="18"/>
                <w:lang w:val="uk-UA"/>
              </w:rPr>
              <w:br/>
              <w:t>призначених для перевезення валютних цінностей</w:t>
            </w:r>
            <w:r w:rsidRPr="00321948">
              <w:rPr>
                <w:rFonts w:ascii="Arial" w:hAnsi="Arial" w:cs="Arial"/>
                <w:sz w:val="18"/>
                <w:szCs w:val="18"/>
                <w:lang w:val="uk-UA"/>
              </w:rPr>
              <w:br/>
            </w:r>
            <w:r w:rsidRPr="00321948">
              <w:rPr>
                <w:rFonts w:ascii="Arial" w:hAnsi="Arial" w:cs="Arial"/>
                <w:sz w:val="18"/>
                <w:szCs w:val="18"/>
                <w:lang w:val="uk-UA"/>
              </w:rPr>
              <w:br/>
              <w:t>1. ____________________________________________</w:t>
            </w:r>
            <w:r w:rsidRPr="00321948">
              <w:rPr>
                <w:rFonts w:ascii="Arial" w:hAnsi="Arial" w:cs="Arial"/>
                <w:sz w:val="18"/>
                <w:szCs w:val="18"/>
                <w:lang w:val="uk-UA"/>
              </w:rPr>
              <w:br/>
              <w:t>2. ____________________________________________</w:t>
            </w:r>
            <w:r w:rsidRPr="00321948">
              <w:rPr>
                <w:rFonts w:ascii="Arial" w:hAnsi="Arial" w:cs="Arial"/>
                <w:sz w:val="18"/>
                <w:szCs w:val="18"/>
                <w:lang w:val="uk-UA"/>
              </w:rPr>
              <w:br/>
              <w:t>3. ____________________________________________</w:t>
            </w:r>
            <w:r w:rsidRPr="00321948">
              <w:rPr>
                <w:rFonts w:ascii="Arial" w:hAnsi="Arial" w:cs="Arial"/>
                <w:sz w:val="18"/>
                <w:szCs w:val="18"/>
                <w:lang w:val="uk-UA"/>
              </w:rPr>
              <w:br/>
              <w:t>4. ____________________________________________</w:t>
            </w:r>
            <w:r w:rsidRPr="00321948">
              <w:rPr>
                <w:rFonts w:ascii="Arial" w:hAnsi="Arial" w:cs="Arial"/>
                <w:sz w:val="18"/>
                <w:szCs w:val="18"/>
                <w:lang w:val="uk-UA"/>
              </w:rPr>
              <w:br/>
              <w:t>5. ____________________________________________</w:t>
            </w:r>
            <w:r w:rsidRPr="00321948">
              <w:rPr>
                <w:rFonts w:ascii="Arial" w:hAnsi="Arial" w:cs="Arial"/>
                <w:sz w:val="18"/>
                <w:szCs w:val="18"/>
                <w:lang w:val="uk-UA"/>
              </w:rPr>
              <w:br/>
              <w:t>6. ____________________________________________</w:t>
            </w:r>
            <w:r w:rsidRPr="00321948">
              <w:rPr>
                <w:rFonts w:ascii="Arial" w:hAnsi="Arial" w:cs="Arial"/>
                <w:sz w:val="18"/>
                <w:szCs w:val="18"/>
                <w:lang w:val="uk-UA"/>
              </w:rPr>
              <w:br/>
              <w:t>7. ____________________________________________</w:t>
            </w:r>
            <w:r w:rsidRPr="00321948">
              <w:rPr>
                <w:rFonts w:ascii="Arial" w:hAnsi="Arial" w:cs="Arial"/>
                <w:sz w:val="18"/>
                <w:szCs w:val="18"/>
                <w:lang w:val="uk-UA"/>
              </w:rPr>
              <w:br/>
            </w:r>
            <w:r w:rsidRPr="00321948">
              <w:rPr>
                <w:rFonts w:ascii="Arial" w:hAnsi="Arial" w:cs="Arial"/>
                <w:sz w:val="20"/>
                <w:szCs w:val="20"/>
                <w:lang w:val="uk-UA"/>
              </w:rPr>
              <w:t>                                             (прізвище, ініціали) </w:t>
            </w:r>
          </w:p>
        </w:tc>
        <w:tc>
          <w:tcPr>
            <w:tcW w:w="1914" w:type="pct"/>
            <w:vMerge w:val="restart"/>
            <w:vAlign w:val="center"/>
          </w:tcPr>
          <w:p w:rsidR="003C6969" w:rsidRPr="00321948" w:rsidRDefault="003C6969" w:rsidP="00705338">
            <w:pPr>
              <w:pStyle w:val="NormalWeb"/>
              <w:rPr>
                <w:rFonts w:ascii="Arial" w:hAnsi="Arial" w:cs="Arial"/>
                <w:sz w:val="18"/>
                <w:szCs w:val="18"/>
                <w:lang w:val="uk-UA"/>
              </w:rPr>
            </w:pPr>
            <w:bookmarkStart w:id="18" w:name="247"/>
            <w:bookmarkEnd w:id="18"/>
            <w:r w:rsidRPr="00321948">
              <w:rPr>
                <w:rFonts w:ascii="Arial" w:hAnsi="Arial" w:cs="Arial"/>
                <w:sz w:val="18"/>
                <w:szCs w:val="18"/>
                <w:lang w:val="uk-UA"/>
              </w:rPr>
              <w:t>Список членів бригади (групи)* інкасації, призначених для перевезення валютних цінностей</w:t>
            </w:r>
            <w:r w:rsidRPr="00321948">
              <w:rPr>
                <w:rFonts w:ascii="Arial" w:hAnsi="Arial" w:cs="Arial"/>
                <w:sz w:val="18"/>
                <w:szCs w:val="18"/>
                <w:lang w:val="uk-UA"/>
              </w:rPr>
              <w:br/>
              <w:t>1. _______________________________</w:t>
            </w:r>
            <w:r w:rsidRPr="00321948">
              <w:rPr>
                <w:rFonts w:ascii="Arial" w:hAnsi="Arial" w:cs="Arial"/>
                <w:sz w:val="18"/>
                <w:szCs w:val="18"/>
                <w:lang w:val="uk-UA"/>
              </w:rPr>
              <w:br/>
              <w:t>2. _______________________________</w:t>
            </w:r>
            <w:r w:rsidRPr="00321948">
              <w:rPr>
                <w:rFonts w:ascii="Arial" w:hAnsi="Arial" w:cs="Arial"/>
                <w:sz w:val="18"/>
                <w:szCs w:val="18"/>
                <w:lang w:val="uk-UA"/>
              </w:rPr>
              <w:br/>
              <w:t>3. _______________________________</w:t>
            </w:r>
            <w:r w:rsidRPr="00321948">
              <w:rPr>
                <w:rFonts w:ascii="Arial" w:hAnsi="Arial" w:cs="Arial"/>
                <w:sz w:val="18"/>
                <w:szCs w:val="18"/>
                <w:lang w:val="uk-UA"/>
              </w:rPr>
              <w:br/>
              <w:t>4. ________________________________</w:t>
            </w:r>
            <w:r w:rsidRPr="00321948">
              <w:rPr>
                <w:rFonts w:ascii="Arial" w:hAnsi="Arial" w:cs="Arial"/>
                <w:sz w:val="18"/>
                <w:szCs w:val="18"/>
                <w:lang w:val="uk-UA"/>
              </w:rPr>
              <w:br/>
              <w:t>5. ________________________________</w:t>
            </w:r>
            <w:r w:rsidRPr="00321948">
              <w:rPr>
                <w:rFonts w:ascii="Arial" w:hAnsi="Arial" w:cs="Arial"/>
                <w:sz w:val="18"/>
                <w:szCs w:val="18"/>
                <w:lang w:val="uk-UA"/>
              </w:rPr>
              <w:br/>
              <w:t>6. ________________________________</w:t>
            </w:r>
            <w:r w:rsidRPr="00321948">
              <w:rPr>
                <w:rFonts w:ascii="Arial" w:hAnsi="Arial" w:cs="Arial"/>
                <w:sz w:val="18"/>
                <w:szCs w:val="18"/>
                <w:lang w:val="uk-UA"/>
              </w:rPr>
              <w:br/>
              <w:t>7. ________________________________</w:t>
            </w:r>
            <w:r w:rsidRPr="00321948">
              <w:rPr>
                <w:rFonts w:ascii="Arial" w:hAnsi="Arial" w:cs="Arial"/>
                <w:sz w:val="18"/>
                <w:szCs w:val="18"/>
                <w:lang w:val="uk-UA"/>
              </w:rPr>
              <w:br/>
            </w:r>
            <w:r w:rsidRPr="00321948">
              <w:rPr>
                <w:rFonts w:ascii="Arial" w:hAnsi="Arial" w:cs="Arial"/>
                <w:sz w:val="20"/>
                <w:szCs w:val="20"/>
                <w:lang w:val="uk-UA"/>
              </w:rPr>
              <w:t>                  (прізвище, ініціали)</w:t>
            </w:r>
            <w:r w:rsidRPr="00321948">
              <w:rPr>
                <w:rFonts w:ascii="Arial" w:hAnsi="Arial" w:cs="Arial"/>
                <w:sz w:val="20"/>
                <w:szCs w:val="20"/>
                <w:lang w:val="uk-UA"/>
              </w:rPr>
              <w:br/>
            </w:r>
            <w:r w:rsidRPr="00321948">
              <w:rPr>
                <w:rFonts w:ascii="Arial" w:hAnsi="Arial" w:cs="Arial"/>
                <w:sz w:val="18"/>
                <w:szCs w:val="18"/>
                <w:lang w:val="uk-UA"/>
              </w:rPr>
              <w:t> </w:t>
            </w:r>
            <w:r w:rsidRPr="00321948">
              <w:rPr>
                <w:rFonts w:ascii="Arial" w:hAnsi="Arial" w:cs="Arial"/>
                <w:sz w:val="18"/>
                <w:szCs w:val="18"/>
                <w:lang w:val="uk-UA"/>
              </w:rPr>
              <w:br/>
            </w:r>
            <w:r w:rsidRPr="00321948">
              <w:rPr>
                <w:rFonts w:ascii="Arial" w:hAnsi="Arial" w:cs="Arial"/>
                <w:color w:val="FF0000"/>
                <w:sz w:val="18"/>
                <w:szCs w:val="18"/>
                <w:lang w:val="uk-UA"/>
              </w:rPr>
              <w:t xml:space="preserve"> ______________________</w:t>
            </w:r>
            <w:r w:rsidRPr="00321948">
              <w:rPr>
                <w:rFonts w:ascii="Arial" w:hAnsi="Arial" w:cs="Arial"/>
                <w:color w:val="FF0000"/>
                <w:sz w:val="18"/>
                <w:szCs w:val="18"/>
                <w:lang w:val="uk-UA"/>
              </w:rPr>
              <w:br/>
            </w:r>
            <w:hyperlink r:id="rId23" w:anchor="95" w:tgtFrame="_top" w:history="1">
              <w:r w:rsidRPr="00321948">
                <w:rPr>
                  <w:rStyle w:val="Hyperlink"/>
                  <w:rFonts w:ascii="Arial" w:hAnsi="Arial" w:cs="Arial"/>
                  <w:color w:val="FF0000"/>
                  <w:sz w:val="20"/>
                  <w:szCs w:val="20"/>
                  <w:lang w:val="uk-UA"/>
                </w:rPr>
                <w:t>(</w:t>
              </w:r>
              <w:r w:rsidRPr="00321948">
                <w:rPr>
                  <w:rStyle w:val="Hyperlink"/>
                  <w:rFonts w:ascii="Arial" w:hAnsi="Arial" w:cs="Arial"/>
                  <w:color w:val="FF0000"/>
                  <w:sz w:val="18"/>
                  <w:szCs w:val="20"/>
                  <w:lang w:val="uk-UA"/>
                </w:rPr>
                <w:t>прізвище, ініціали особи що має право третього підпису)</w:t>
              </w:r>
            </w:hyperlink>
            <w:r w:rsidRPr="00321948">
              <w:rPr>
                <w:rFonts w:ascii="Arial" w:hAnsi="Arial" w:cs="Arial"/>
                <w:color w:val="FF0000"/>
                <w:sz w:val="20"/>
                <w:szCs w:val="20"/>
                <w:lang w:val="uk-UA"/>
              </w:rPr>
              <w:t> </w:t>
            </w:r>
            <w:r w:rsidRPr="00321948">
              <w:rPr>
                <w:rFonts w:ascii="Arial" w:hAnsi="Arial" w:cs="Arial"/>
                <w:color w:val="FF0000"/>
                <w:sz w:val="20"/>
                <w:szCs w:val="20"/>
                <w:lang w:val="uk-UA"/>
              </w:rPr>
              <w:br/>
            </w:r>
            <w:r w:rsidRPr="00321948">
              <w:rPr>
                <w:rFonts w:ascii="Arial" w:hAnsi="Arial" w:cs="Arial"/>
                <w:sz w:val="18"/>
                <w:szCs w:val="18"/>
                <w:lang w:val="uk-UA"/>
              </w:rPr>
              <w:t>                                      _____________</w:t>
            </w:r>
            <w:r w:rsidRPr="00321948">
              <w:rPr>
                <w:rFonts w:ascii="Arial" w:hAnsi="Arial" w:cs="Arial"/>
                <w:sz w:val="18"/>
                <w:szCs w:val="18"/>
                <w:lang w:val="uk-UA"/>
              </w:rPr>
              <w:br/>
            </w:r>
            <w:r w:rsidRPr="00321948">
              <w:rPr>
                <w:rFonts w:ascii="Arial" w:hAnsi="Arial" w:cs="Arial"/>
                <w:sz w:val="20"/>
                <w:szCs w:val="20"/>
                <w:lang w:val="uk-UA"/>
              </w:rPr>
              <w:t>                                        (підпис)</w:t>
            </w:r>
            <w:r w:rsidRPr="00321948">
              <w:rPr>
                <w:rFonts w:ascii="Arial" w:hAnsi="Arial" w:cs="Arial"/>
                <w:sz w:val="20"/>
                <w:szCs w:val="20"/>
                <w:lang w:val="uk-UA"/>
              </w:rPr>
              <w:br/>
            </w:r>
            <w:r w:rsidRPr="00321948">
              <w:rPr>
                <w:rFonts w:ascii="Arial" w:hAnsi="Arial" w:cs="Arial"/>
                <w:sz w:val="18"/>
                <w:szCs w:val="18"/>
                <w:lang w:val="uk-UA"/>
              </w:rPr>
              <w:t> </w:t>
            </w:r>
            <w:r w:rsidRPr="00321948">
              <w:rPr>
                <w:rFonts w:ascii="Arial" w:hAnsi="Arial" w:cs="Arial"/>
                <w:sz w:val="18"/>
                <w:szCs w:val="18"/>
                <w:lang w:val="uk-UA"/>
              </w:rPr>
              <w:br/>
              <w:t>"___" ____________ 20__ року </w:t>
            </w:r>
          </w:p>
        </w:tc>
      </w:tr>
      <w:tr w:rsidR="003C6969" w:rsidRPr="00321948" w:rsidTr="009B474D">
        <w:trPr>
          <w:tblCellSpacing w:w="22" w:type="dxa"/>
          <w:jc w:val="center"/>
        </w:trPr>
        <w:tc>
          <w:tcPr>
            <w:tcW w:w="2037" w:type="pct"/>
          </w:tcPr>
          <w:p w:rsidR="003C6969" w:rsidRPr="00321948" w:rsidRDefault="003C6969" w:rsidP="009B474D">
            <w:pPr>
              <w:pStyle w:val="NormalWeb"/>
              <w:rPr>
                <w:rFonts w:ascii="Arial" w:hAnsi="Arial" w:cs="Arial"/>
                <w:color w:val="FF0000"/>
                <w:sz w:val="18"/>
                <w:szCs w:val="18"/>
                <w:lang w:val="uk-UA"/>
              </w:rPr>
            </w:pPr>
            <w:bookmarkStart w:id="19" w:name="248"/>
            <w:bookmarkEnd w:id="19"/>
            <w:r w:rsidRPr="00321948">
              <w:rPr>
                <w:rFonts w:ascii="Arial" w:hAnsi="Arial" w:cs="Arial"/>
                <w:color w:val="FF0000"/>
                <w:sz w:val="18"/>
                <w:szCs w:val="18"/>
                <w:lang w:val="uk-UA"/>
              </w:rPr>
              <w:t xml:space="preserve"> ______________________</w:t>
            </w:r>
            <w:r w:rsidRPr="00321948">
              <w:rPr>
                <w:rFonts w:ascii="Arial" w:hAnsi="Arial" w:cs="Arial"/>
                <w:color w:val="FF0000"/>
                <w:sz w:val="18"/>
                <w:szCs w:val="18"/>
                <w:lang w:val="uk-UA"/>
              </w:rPr>
              <w:br/>
            </w:r>
            <w:hyperlink r:id="rId24" w:anchor="95" w:tgtFrame="_top" w:history="1">
              <w:r w:rsidRPr="00321948">
                <w:rPr>
                  <w:rStyle w:val="Hyperlink"/>
                  <w:rFonts w:ascii="Arial" w:hAnsi="Arial" w:cs="Arial"/>
                  <w:color w:val="FF0000"/>
                  <w:sz w:val="18"/>
                  <w:szCs w:val="20"/>
                  <w:lang w:val="uk-UA"/>
                </w:rPr>
                <w:t>(прізвище, ініціали особи що має право третього підпису)</w:t>
              </w:r>
            </w:hyperlink>
          </w:p>
        </w:tc>
        <w:tc>
          <w:tcPr>
            <w:tcW w:w="950" w:type="pct"/>
          </w:tcPr>
          <w:p w:rsidR="003C6969" w:rsidRPr="00321948" w:rsidRDefault="003C6969" w:rsidP="009B474D">
            <w:pPr>
              <w:pStyle w:val="NormalWeb"/>
              <w:rPr>
                <w:rFonts w:ascii="Arial" w:hAnsi="Arial" w:cs="Arial"/>
                <w:sz w:val="18"/>
                <w:szCs w:val="18"/>
                <w:lang w:val="uk-UA"/>
              </w:rPr>
            </w:pPr>
            <w:bookmarkStart w:id="20" w:name="249"/>
            <w:bookmarkEnd w:id="20"/>
            <w:r w:rsidRPr="00321948">
              <w:rPr>
                <w:rFonts w:ascii="Arial" w:hAnsi="Arial" w:cs="Arial"/>
                <w:sz w:val="18"/>
                <w:szCs w:val="18"/>
                <w:lang w:val="uk-UA"/>
              </w:rPr>
              <w:t>__________</w:t>
            </w:r>
            <w:r w:rsidRPr="00321948">
              <w:rPr>
                <w:rFonts w:ascii="Arial" w:hAnsi="Arial" w:cs="Arial"/>
                <w:sz w:val="18"/>
                <w:szCs w:val="18"/>
                <w:lang w:val="uk-UA"/>
              </w:rPr>
              <w:br/>
            </w:r>
            <w:r w:rsidRPr="00321948">
              <w:rPr>
                <w:rFonts w:ascii="Arial" w:hAnsi="Arial" w:cs="Arial"/>
                <w:sz w:val="20"/>
                <w:szCs w:val="20"/>
                <w:lang w:val="uk-UA"/>
              </w:rPr>
              <w:t xml:space="preserve">   (підпис) </w:t>
            </w:r>
          </w:p>
        </w:tc>
        <w:tc>
          <w:tcPr>
            <w:tcW w:w="1914" w:type="pct"/>
            <w:vMerge/>
            <w:vAlign w:val="center"/>
          </w:tcPr>
          <w:p w:rsidR="003C6969" w:rsidRPr="00321948" w:rsidRDefault="003C6969" w:rsidP="00426812">
            <w:pPr>
              <w:rPr>
                <w:rFonts w:ascii="Arial" w:hAnsi="Arial" w:cs="Arial"/>
                <w:sz w:val="18"/>
                <w:szCs w:val="18"/>
                <w:lang w:val="uk-UA"/>
              </w:rPr>
            </w:pPr>
          </w:p>
        </w:tc>
      </w:tr>
      <w:tr w:rsidR="003C6969" w:rsidRPr="00EE2D2A" w:rsidTr="009B474D">
        <w:trPr>
          <w:tblCellSpacing w:w="22" w:type="dxa"/>
          <w:jc w:val="center"/>
        </w:trPr>
        <w:tc>
          <w:tcPr>
            <w:tcW w:w="3012" w:type="pct"/>
            <w:gridSpan w:val="2"/>
            <w:vAlign w:val="center"/>
          </w:tcPr>
          <w:p w:rsidR="003C6969" w:rsidRPr="00321948" w:rsidRDefault="003C6969" w:rsidP="00426812">
            <w:pPr>
              <w:pStyle w:val="NormalWeb"/>
              <w:rPr>
                <w:rFonts w:ascii="Arial" w:hAnsi="Arial" w:cs="Arial"/>
                <w:sz w:val="18"/>
                <w:szCs w:val="18"/>
                <w:lang w:val="uk-UA"/>
              </w:rPr>
            </w:pPr>
            <w:bookmarkStart w:id="21" w:name="250"/>
            <w:bookmarkEnd w:id="21"/>
            <w:r w:rsidRPr="00321948">
              <w:rPr>
                <w:rFonts w:ascii="Arial" w:hAnsi="Arial" w:cs="Arial"/>
                <w:sz w:val="18"/>
                <w:szCs w:val="18"/>
                <w:lang w:val="uk-UA"/>
              </w:rPr>
              <w:t>М. П.</w:t>
            </w:r>
            <w:r w:rsidRPr="00321948">
              <w:rPr>
                <w:rFonts w:ascii="Arial" w:hAnsi="Arial" w:cs="Arial"/>
                <w:sz w:val="18"/>
                <w:szCs w:val="18"/>
                <w:lang w:val="uk-UA"/>
              </w:rPr>
              <w:br/>
            </w:r>
            <w:r w:rsidRPr="00321948">
              <w:rPr>
                <w:rFonts w:ascii="Arial" w:hAnsi="Arial" w:cs="Arial"/>
                <w:sz w:val="20"/>
                <w:szCs w:val="20"/>
                <w:lang w:val="uk-UA"/>
              </w:rPr>
              <w:t>(печатка підрозділу перевезення валютних</w:t>
            </w:r>
            <w:r w:rsidRPr="00321948">
              <w:rPr>
                <w:rFonts w:ascii="Arial" w:hAnsi="Arial" w:cs="Arial"/>
                <w:sz w:val="20"/>
                <w:szCs w:val="20"/>
                <w:lang w:val="uk-UA"/>
              </w:rPr>
              <w:br/>
              <w:t>цінностей та інкасації коштів)</w:t>
            </w:r>
            <w:r w:rsidRPr="00321948">
              <w:rPr>
                <w:rFonts w:ascii="Arial" w:hAnsi="Arial" w:cs="Arial"/>
                <w:sz w:val="20"/>
                <w:szCs w:val="20"/>
                <w:lang w:val="uk-UA"/>
              </w:rPr>
              <w:br/>
            </w:r>
            <w:r w:rsidRPr="00321948">
              <w:rPr>
                <w:rFonts w:ascii="Arial" w:hAnsi="Arial" w:cs="Arial"/>
                <w:sz w:val="18"/>
                <w:szCs w:val="18"/>
                <w:lang w:val="uk-UA"/>
              </w:rPr>
              <w:t>"___" ____________ 20__ року </w:t>
            </w:r>
          </w:p>
        </w:tc>
        <w:tc>
          <w:tcPr>
            <w:tcW w:w="1914" w:type="pct"/>
            <w:vMerge/>
            <w:vAlign w:val="center"/>
          </w:tcPr>
          <w:p w:rsidR="003C6969" w:rsidRPr="00321948" w:rsidRDefault="003C6969" w:rsidP="00426812">
            <w:pPr>
              <w:rPr>
                <w:rFonts w:ascii="Arial" w:hAnsi="Arial" w:cs="Arial"/>
                <w:sz w:val="18"/>
                <w:szCs w:val="18"/>
                <w:lang w:val="uk-UA"/>
              </w:rPr>
            </w:pPr>
          </w:p>
        </w:tc>
      </w:tr>
      <w:tr w:rsidR="003C6969" w:rsidRPr="00321948" w:rsidTr="009B474D">
        <w:trPr>
          <w:tblCellSpacing w:w="22" w:type="dxa"/>
          <w:jc w:val="center"/>
        </w:trPr>
        <w:tc>
          <w:tcPr>
            <w:tcW w:w="3012" w:type="pct"/>
            <w:gridSpan w:val="2"/>
            <w:vAlign w:val="center"/>
          </w:tcPr>
          <w:p w:rsidR="003C6969" w:rsidRPr="00321948" w:rsidRDefault="003C6969" w:rsidP="00426812">
            <w:pPr>
              <w:pStyle w:val="NormalWeb"/>
              <w:rPr>
                <w:rFonts w:ascii="Arial" w:hAnsi="Arial" w:cs="Arial"/>
                <w:sz w:val="18"/>
                <w:szCs w:val="18"/>
                <w:lang w:val="uk-UA"/>
              </w:rPr>
            </w:pPr>
            <w:bookmarkStart w:id="22" w:name="251"/>
            <w:bookmarkEnd w:id="22"/>
            <w:r w:rsidRPr="00321948">
              <w:rPr>
                <w:rFonts w:ascii="Arial" w:hAnsi="Arial" w:cs="Arial"/>
                <w:sz w:val="18"/>
                <w:szCs w:val="18"/>
                <w:lang w:val="uk-UA"/>
              </w:rPr>
              <w:t>____________</w:t>
            </w:r>
            <w:r w:rsidRPr="00321948">
              <w:rPr>
                <w:rFonts w:ascii="Arial" w:hAnsi="Arial" w:cs="Arial"/>
                <w:sz w:val="18"/>
                <w:szCs w:val="18"/>
                <w:lang w:val="uk-UA"/>
              </w:rPr>
              <w:br/>
              <w:t xml:space="preserve">* </w:t>
            </w:r>
            <w:r w:rsidRPr="00321948">
              <w:rPr>
                <w:rFonts w:ascii="Arial" w:hAnsi="Arial" w:cs="Arial"/>
                <w:sz w:val="20"/>
                <w:szCs w:val="20"/>
                <w:lang w:val="uk-UA"/>
              </w:rPr>
              <w:t>Зазначається потрібне. </w:t>
            </w:r>
          </w:p>
        </w:tc>
        <w:tc>
          <w:tcPr>
            <w:tcW w:w="1914" w:type="pct"/>
            <w:vAlign w:val="center"/>
          </w:tcPr>
          <w:p w:rsidR="003C6969" w:rsidRPr="00321948" w:rsidRDefault="003C6969" w:rsidP="00426812">
            <w:pPr>
              <w:pStyle w:val="NormalWeb"/>
              <w:rPr>
                <w:rFonts w:ascii="Arial" w:hAnsi="Arial" w:cs="Arial"/>
                <w:sz w:val="18"/>
                <w:szCs w:val="18"/>
                <w:lang w:val="uk-UA"/>
              </w:rPr>
            </w:pPr>
            <w:bookmarkStart w:id="23" w:name="435"/>
            <w:bookmarkEnd w:id="23"/>
            <w:r w:rsidRPr="00321948">
              <w:rPr>
                <w:rFonts w:ascii="Arial" w:hAnsi="Arial" w:cs="Arial"/>
                <w:sz w:val="18"/>
                <w:szCs w:val="18"/>
                <w:lang w:val="uk-UA"/>
              </w:rPr>
              <w:t>  </w:t>
            </w:r>
          </w:p>
        </w:tc>
      </w:tr>
    </w:tbl>
    <w:p w:rsidR="003C6969" w:rsidRPr="00321948" w:rsidRDefault="003C6969" w:rsidP="007B42F9">
      <w:pPr>
        <w:pStyle w:val="NormalWeb"/>
        <w:shd w:val="clear" w:color="auto" w:fill="FFFFFF"/>
        <w:rPr>
          <w:lang w:val="uk-UA"/>
        </w:rPr>
      </w:pPr>
    </w:p>
    <w:p w:rsidR="003C6969" w:rsidRPr="00321948" w:rsidRDefault="003C6969">
      <w:pPr>
        <w:shd w:val="clear" w:color="auto" w:fill="FFFFFF"/>
        <w:spacing w:before="199" w:after="199"/>
        <w:jc w:val="center"/>
        <w:outlineLvl w:val="3"/>
        <w:rPr>
          <w:rFonts w:ascii="Arial" w:hAnsi="Arial" w:cs="Arial"/>
          <w:b/>
          <w:bCs/>
          <w:sz w:val="27"/>
          <w:szCs w:val="27"/>
          <w:lang w:val="uk-UA"/>
        </w:rPr>
      </w:pPr>
    </w:p>
    <w:sectPr w:rsidR="003C6969" w:rsidRPr="00321948" w:rsidSect="004268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969" w:rsidRDefault="003C6969">
      <w:r>
        <w:separator/>
      </w:r>
    </w:p>
  </w:endnote>
  <w:endnote w:type="continuationSeparator" w:id="0">
    <w:p w:rsidR="003C6969" w:rsidRDefault="003C69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969" w:rsidRDefault="003C6969">
      <w:r>
        <w:separator/>
      </w:r>
    </w:p>
  </w:footnote>
  <w:footnote w:type="continuationSeparator" w:id="0">
    <w:p w:rsidR="003C6969" w:rsidRDefault="003C69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969" w:rsidRDefault="003C6969">
    <w:pPr>
      <w:widowControl/>
      <w:spacing w:line="1" w:lineRule="exact"/>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969" w:rsidRDefault="003C6969">
    <w:pPr>
      <w:widowControl/>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03807"/>
    <w:multiLevelType w:val="singleLevel"/>
    <w:tmpl w:val="6CF43D6A"/>
    <w:lvl w:ilvl="0">
      <w:start w:val="1"/>
      <w:numFmt w:val="decimal"/>
      <w:lvlText w:val="3.%1."/>
      <w:legacy w:legacy="1" w:legacySpace="0" w:legacyIndent="485"/>
      <w:lvlJc w:val="left"/>
      <w:rPr>
        <w:rFonts w:ascii="Times New Roman" w:hAnsi="Times New Roman" w:cs="Times New Roman" w:hint="default"/>
      </w:rPr>
    </w:lvl>
  </w:abstractNum>
  <w:abstractNum w:abstractNumId="1">
    <w:nsid w:val="696B69FE"/>
    <w:multiLevelType w:val="singleLevel"/>
    <w:tmpl w:val="8F60BEB4"/>
    <w:lvl w:ilvl="0">
      <w:start w:val="2"/>
      <w:numFmt w:val="decimal"/>
      <w:lvlText w:val="2.%1."/>
      <w:legacy w:legacy="1" w:legacySpace="0" w:legacyIndent="504"/>
      <w:lvlJc w:val="left"/>
      <w:rPr>
        <w:rFonts w:ascii="Times New Roman" w:hAnsi="Times New Roman" w:cs="Times New Roman" w:hint="default"/>
      </w:rPr>
    </w:lvl>
  </w:abstractNum>
  <w:abstractNum w:abstractNumId="2">
    <w:nsid w:val="6CBB1DED"/>
    <w:multiLevelType w:val="hybridMultilevel"/>
    <w:tmpl w:val="83F6184A"/>
    <w:lvl w:ilvl="0" w:tplc="6156BEE8">
      <w:start w:val="1"/>
      <w:numFmt w:val="bullet"/>
      <w:lvlText w:val="-"/>
      <w:lvlJc w:val="left"/>
      <w:pPr>
        <w:ind w:left="462" w:hanging="360"/>
      </w:pPr>
      <w:rPr>
        <w:rFonts w:ascii="Times New Roman" w:eastAsia="Times New Roman" w:hAnsi="Times New Roman" w:hint="default"/>
      </w:rPr>
    </w:lvl>
    <w:lvl w:ilvl="1" w:tplc="04090003" w:tentative="1">
      <w:start w:val="1"/>
      <w:numFmt w:val="bullet"/>
      <w:lvlText w:val="o"/>
      <w:lvlJc w:val="left"/>
      <w:pPr>
        <w:ind w:left="1182" w:hanging="360"/>
      </w:pPr>
      <w:rPr>
        <w:rFonts w:ascii="Courier New" w:hAnsi="Courier New" w:hint="default"/>
      </w:rPr>
    </w:lvl>
    <w:lvl w:ilvl="2" w:tplc="04090005" w:tentative="1">
      <w:start w:val="1"/>
      <w:numFmt w:val="bullet"/>
      <w:lvlText w:val=""/>
      <w:lvlJc w:val="left"/>
      <w:pPr>
        <w:ind w:left="1902" w:hanging="360"/>
      </w:pPr>
      <w:rPr>
        <w:rFonts w:ascii="Wingdings" w:hAnsi="Wingdings" w:hint="default"/>
      </w:rPr>
    </w:lvl>
    <w:lvl w:ilvl="3" w:tplc="04090001" w:tentative="1">
      <w:start w:val="1"/>
      <w:numFmt w:val="bullet"/>
      <w:lvlText w:val=""/>
      <w:lvlJc w:val="left"/>
      <w:pPr>
        <w:ind w:left="2622" w:hanging="360"/>
      </w:pPr>
      <w:rPr>
        <w:rFonts w:ascii="Symbol" w:hAnsi="Symbol" w:hint="default"/>
      </w:rPr>
    </w:lvl>
    <w:lvl w:ilvl="4" w:tplc="04090003" w:tentative="1">
      <w:start w:val="1"/>
      <w:numFmt w:val="bullet"/>
      <w:lvlText w:val="o"/>
      <w:lvlJc w:val="left"/>
      <w:pPr>
        <w:ind w:left="3342" w:hanging="360"/>
      </w:pPr>
      <w:rPr>
        <w:rFonts w:ascii="Courier New" w:hAnsi="Courier New" w:hint="default"/>
      </w:rPr>
    </w:lvl>
    <w:lvl w:ilvl="5" w:tplc="04090005" w:tentative="1">
      <w:start w:val="1"/>
      <w:numFmt w:val="bullet"/>
      <w:lvlText w:val=""/>
      <w:lvlJc w:val="left"/>
      <w:pPr>
        <w:ind w:left="4062" w:hanging="360"/>
      </w:pPr>
      <w:rPr>
        <w:rFonts w:ascii="Wingdings" w:hAnsi="Wingdings" w:hint="default"/>
      </w:rPr>
    </w:lvl>
    <w:lvl w:ilvl="6" w:tplc="04090001" w:tentative="1">
      <w:start w:val="1"/>
      <w:numFmt w:val="bullet"/>
      <w:lvlText w:val=""/>
      <w:lvlJc w:val="left"/>
      <w:pPr>
        <w:ind w:left="4782" w:hanging="360"/>
      </w:pPr>
      <w:rPr>
        <w:rFonts w:ascii="Symbol" w:hAnsi="Symbol" w:hint="default"/>
      </w:rPr>
    </w:lvl>
    <w:lvl w:ilvl="7" w:tplc="04090003" w:tentative="1">
      <w:start w:val="1"/>
      <w:numFmt w:val="bullet"/>
      <w:lvlText w:val="o"/>
      <w:lvlJc w:val="left"/>
      <w:pPr>
        <w:ind w:left="5502" w:hanging="360"/>
      </w:pPr>
      <w:rPr>
        <w:rFonts w:ascii="Courier New" w:hAnsi="Courier New" w:hint="default"/>
      </w:rPr>
    </w:lvl>
    <w:lvl w:ilvl="8" w:tplc="04090005" w:tentative="1">
      <w:start w:val="1"/>
      <w:numFmt w:val="bullet"/>
      <w:lvlText w:val=""/>
      <w:lvlJc w:val="left"/>
      <w:pPr>
        <w:ind w:left="622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139C"/>
    <w:rsid w:val="00002225"/>
    <w:rsid w:val="0002518B"/>
    <w:rsid w:val="0004103E"/>
    <w:rsid w:val="000825DC"/>
    <w:rsid w:val="00092971"/>
    <w:rsid w:val="000F6388"/>
    <w:rsid w:val="000F658B"/>
    <w:rsid w:val="00114FD0"/>
    <w:rsid w:val="00131249"/>
    <w:rsid w:val="001316AB"/>
    <w:rsid w:val="001370EF"/>
    <w:rsid w:val="00153F65"/>
    <w:rsid w:val="00156FF7"/>
    <w:rsid w:val="00180139"/>
    <w:rsid w:val="00180275"/>
    <w:rsid w:val="001C0DB9"/>
    <w:rsid w:val="002235C3"/>
    <w:rsid w:val="00256EF5"/>
    <w:rsid w:val="00270369"/>
    <w:rsid w:val="002756DA"/>
    <w:rsid w:val="00285F16"/>
    <w:rsid w:val="002A4B09"/>
    <w:rsid w:val="002D5B17"/>
    <w:rsid w:val="00305E71"/>
    <w:rsid w:val="003078DE"/>
    <w:rsid w:val="00321948"/>
    <w:rsid w:val="00334BE0"/>
    <w:rsid w:val="00341B32"/>
    <w:rsid w:val="00344C63"/>
    <w:rsid w:val="003574FF"/>
    <w:rsid w:val="00365499"/>
    <w:rsid w:val="0038381F"/>
    <w:rsid w:val="00396895"/>
    <w:rsid w:val="003A6E12"/>
    <w:rsid w:val="003C3D1D"/>
    <w:rsid w:val="003C6969"/>
    <w:rsid w:val="003E0B56"/>
    <w:rsid w:val="004174A1"/>
    <w:rsid w:val="00426812"/>
    <w:rsid w:val="0048139C"/>
    <w:rsid w:val="004D6311"/>
    <w:rsid w:val="00510852"/>
    <w:rsid w:val="00514223"/>
    <w:rsid w:val="00514BCA"/>
    <w:rsid w:val="005164DE"/>
    <w:rsid w:val="005375BC"/>
    <w:rsid w:val="00537E48"/>
    <w:rsid w:val="00566C3E"/>
    <w:rsid w:val="005C49DC"/>
    <w:rsid w:val="005F0A82"/>
    <w:rsid w:val="00673A4D"/>
    <w:rsid w:val="00681AE0"/>
    <w:rsid w:val="00683A38"/>
    <w:rsid w:val="00697883"/>
    <w:rsid w:val="006D3B05"/>
    <w:rsid w:val="006D51EC"/>
    <w:rsid w:val="006F140E"/>
    <w:rsid w:val="00705338"/>
    <w:rsid w:val="00713093"/>
    <w:rsid w:val="00721D08"/>
    <w:rsid w:val="00723B0E"/>
    <w:rsid w:val="00784468"/>
    <w:rsid w:val="007B42F9"/>
    <w:rsid w:val="007D4465"/>
    <w:rsid w:val="007E3391"/>
    <w:rsid w:val="00812D4C"/>
    <w:rsid w:val="00832C96"/>
    <w:rsid w:val="00867BC7"/>
    <w:rsid w:val="00880C14"/>
    <w:rsid w:val="008854B1"/>
    <w:rsid w:val="00885702"/>
    <w:rsid w:val="008B3D01"/>
    <w:rsid w:val="008B6B76"/>
    <w:rsid w:val="008D465A"/>
    <w:rsid w:val="008F5C4A"/>
    <w:rsid w:val="00904E27"/>
    <w:rsid w:val="00930A1F"/>
    <w:rsid w:val="00931370"/>
    <w:rsid w:val="009331ED"/>
    <w:rsid w:val="00935E6B"/>
    <w:rsid w:val="009514C0"/>
    <w:rsid w:val="00953310"/>
    <w:rsid w:val="009A2C5C"/>
    <w:rsid w:val="009B474D"/>
    <w:rsid w:val="009B7901"/>
    <w:rsid w:val="009C1531"/>
    <w:rsid w:val="009C4BDF"/>
    <w:rsid w:val="009D0C64"/>
    <w:rsid w:val="009D60D1"/>
    <w:rsid w:val="00A05E8E"/>
    <w:rsid w:val="00A264AC"/>
    <w:rsid w:val="00A52123"/>
    <w:rsid w:val="00A87F52"/>
    <w:rsid w:val="00A92E6B"/>
    <w:rsid w:val="00AA1CA5"/>
    <w:rsid w:val="00AB0ED1"/>
    <w:rsid w:val="00AE06A2"/>
    <w:rsid w:val="00AE4402"/>
    <w:rsid w:val="00AF7500"/>
    <w:rsid w:val="00B04E8A"/>
    <w:rsid w:val="00B27CD8"/>
    <w:rsid w:val="00B55524"/>
    <w:rsid w:val="00B61229"/>
    <w:rsid w:val="00B879E4"/>
    <w:rsid w:val="00B95887"/>
    <w:rsid w:val="00BE4A08"/>
    <w:rsid w:val="00BE6C8E"/>
    <w:rsid w:val="00C00720"/>
    <w:rsid w:val="00C00EFA"/>
    <w:rsid w:val="00C26C05"/>
    <w:rsid w:val="00C31B64"/>
    <w:rsid w:val="00C4667E"/>
    <w:rsid w:val="00C47A1D"/>
    <w:rsid w:val="00C53A8E"/>
    <w:rsid w:val="00C8173C"/>
    <w:rsid w:val="00C84CCD"/>
    <w:rsid w:val="00CA2685"/>
    <w:rsid w:val="00CA68E9"/>
    <w:rsid w:val="00CF1CEE"/>
    <w:rsid w:val="00CF7210"/>
    <w:rsid w:val="00D319E6"/>
    <w:rsid w:val="00D826E8"/>
    <w:rsid w:val="00D86F61"/>
    <w:rsid w:val="00DA0DBC"/>
    <w:rsid w:val="00DD54E3"/>
    <w:rsid w:val="00DE6466"/>
    <w:rsid w:val="00E06E5A"/>
    <w:rsid w:val="00E10317"/>
    <w:rsid w:val="00E1510C"/>
    <w:rsid w:val="00E52684"/>
    <w:rsid w:val="00EB2BD7"/>
    <w:rsid w:val="00EB5295"/>
    <w:rsid w:val="00EC329F"/>
    <w:rsid w:val="00ED2677"/>
    <w:rsid w:val="00ED75C5"/>
    <w:rsid w:val="00EE2D2A"/>
    <w:rsid w:val="00EE4A07"/>
    <w:rsid w:val="00EF0F7B"/>
    <w:rsid w:val="00F10FAD"/>
    <w:rsid w:val="00F1111A"/>
    <w:rsid w:val="00F342CC"/>
    <w:rsid w:val="00F371E1"/>
    <w:rsid w:val="00F41BE5"/>
    <w:rsid w:val="00F87DE4"/>
    <w:rsid w:val="00F977CC"/>
    <w:rsid w:val="00FF5B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40E"/>
    <w:pPr>
      <w:widowControl w:val="0"/>
      <w:autoSpaceDE w:val="0"/>
      <w:autoSpaceDN w:val="0"/>
      <w:adjustRightInd w:val="0"/>
    </w:pPr>
    <w:rPr>
      <w:rFonts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6F140E"/>
    <w:pPr>
      <w:spacing w:line="360" w:lineRule="exact"/>
      <w:ind w:firstLine="715"/>
    </w:pPr>
  </w:style>
  <w:style w:type="paragraph" w:customStyle="1" w:styleId="Style2">
    <w:name w:val="Style2"/>
    <w:basedOn w:val="Normal"/>
    <w:uiPriority w:val="99"/>
    <w:rsid w:val="006F140E"/>
    <w:pPr>
      <w:spacing w:line="324" w:lineRule="exact"/>
    </w:pPr>
  </w:style>
  <w:style w:type="paragraph" w:customStyle="1" w:styleId="Style3">
    <w:name w:val="Style3"/>
    <w:basedOn w:val="Normal"/>
    <w:uiPriority w:val="99"/>
    <w:rsid w:val="006F140E"/>
    <w:pPr>
      <w:spacing w:line="322" w:lineRule="exact"/>
      <w:ind w:hanging="725"/>
    </w:pPr>
  </w:style>
  <w:style w:type="paragraph" w:customStyle="1" w:styleId="Style4">
    <w:name w:val="Style4"/>
    <w:basedOn w:val="Normal"/>
    <w:uiPriority w:val="99"/>
    <w:rsid w:val="006F140E"/>
    <w:pPr>
      <w:spacing w:line="322" w:lineRule="exact"/>
      <w:ind w:firstLine="715"/>
      <w:jc w:val="both"/>
    </w:pPr>
  </w:style>
  <w:style w:type="paragraph" w:customStyle="1" w:styleId="Style5">
    <w:name w:val="Style5"/>
    <w:basedOn w:val="Normal"/>
    <w:uiPriority w:val="99"/>
    <w:rsid w:val="006F140E"/>
    <w:pPr>
      <w:spacing w:line="322" w:lineRule="exact"/>
      <w:ind w:firstLine="720"/>
    </w:pPr>
  </w:style>
  <w:style w:type="character" w:customStyle="1" w:styleId="FontStyle11">
    <w:name w:val="Font Style11"/>
    <w:basedOn w:val="DefaultParagraphFont"/>
    <w:uiPriority w:val="99"/>
    <w:rsid w:val="006F140E"/>
    <w:rPr>
      <w:rFonts w:ascii="Times New Roman" w:hAnsi="Times New Roman" w:cs="Times New Roman"/>
      <w:sz w:val="22"/>
      <w:szCs w:val="22"/>
    </w:rPr>
  </w:style>
  <w:style w:type="character" w:customStyle="1" w:styleId="FontStyle12">
    <w:name w:val="Font Style12"/>
    <w:basedOn w:val="DefaultParagraphFont"/>
    <w:uiPriority w:val="99"/>
    <w:rsid w:val="006F140E"/>
    <w:rPr>
      <w:rFonts w:ascii="Times New Roman" w:hAnsi="Times New Roman" w:cs="Times New Roman"/>
      <w:sz w:val="26"/>
      <w:szCs w:val="26"/>
    </w:rPr>
  </w:style>
  <w:style w:type="table" w:styleId="TableGrid">
    <w:name w:val="Table Grid"/>
    <w:basedOn w:val="TableNormal"/>
    <w:uiPriority w:val="99"/>
    <w:rsid w:val="0088570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85702"/>
    <w:rPr>
      <w:rFonts w:cs="Times New Roman"/>
      <w:color w:val="0000FF"/>
      <w:u w:val="single"/>
    </w:rPr>
  </w:style>
  <w:style w:type="paragraph" w:styleId="Header">
    <w:name w:val="header"/>
    <w:basedOn w:val="Normal"/>
    <w:link w:val="HeaderChar"/>
    <w:uiPriority w:val="99"/>
    <w:semiHidden/>
    <w:rsid w:val="00723B0E"/>
    <w:pPr>
      <w:tabs>
        <w:tab w:val="center" w:pos="4844"/>
        <w:tab w:val="right" w:pos="9689"/>
      </w:tabs>
    </w:pPr>
  </w:style>
  <w:style w:type="character" w:customStyle="1" w:styleId="HeaderChar">
    <w:name w:val="Header Char"/>
    <w:basedOn w:val="DefaultParagraphFont"/>
    <w:link w:val="Header"/>
    <w:uiPriority w:val="99"/>
    <w:semiHidden/>
    <w:locked/>
    <w:rsid w:val="00723B0E"/>
    <w:rPr>
      <w:rFonts w:hAnsi="Times New Roman" w:cs="Times New Roman"/>
      <w:sz w:val="24"/>
      <w:szCs w:val="24"/>
    </w:rPr>
  </w:style>
  <w:style w:type="paragraph" w:styleId="Footer">
    <w:name w:val="footer"/>
    <w:basedOn w:val="Normal"/>
    <w:link w:val="FooterChar"/>
    <w:uiPriority w:val="99"/>
    <w:semiHidden/>
    <w:rsid w:val="00723B0E"/>
    <w:pPr>
      <w:tabs>
        <w:tab w:val="center" w:pos="4844"/>
        <w:tab w:val="right" w:pos="9689"/>
      </w:tabs>
    </w:pPr>
  </w:style>
  <w:style w:type="character" w:customStyle="1" w:styleId="FooterChar">
    <w:name w:val="Footer Char"/>
    <w:basedOn w:val="DefaultParagraphFont"/>
    <w:link w:val="Footer"/>
    <w:uiPriority w:val="99"/>
    <w:semiHidden/>
    <w:locked/>
    <w:rsid w:val="00723B0E"/>
    <w:rPr>
      <w:rFonts w:hAnsi="Times New Roman" w:cs="Times New Roman"/>
      <w:sz w:val="24"/>
      <w:szCs w:val="24"/>
    </w:rPr>
  </w:style>
  <w:style w:type="paragraph" w:styleId="NormalWeb">
    <w:name w:val="Normal (Web)"/>
    <w:basedOn w:val="Normal"/>
    <w:uiPriority w:val="99"/>
    <w:rsid w:val="001C0DB9"/>
    <w:pPr>
      <w:widowControl/>
      <w:autoSpaceDE/>
      <w:autoSpaceDN/>
      <w:adjustRightInd/>
      <w:spacing w:before="153" w:after="153"/>
    </w:pPr>
    <w:rPr>
      <w:lang w:val="ru-RU" w:eastAsia="ru-RU"/>
    </w:rPr>
  </w:style>
  <w:style w:type="paragraph" w:styleId="BalloonText">
    <w:name w:val="Balloon Text"/>
    <w:basedOn w:val="Normal"/>
    <w:link w:val="BalloonTextChar"/>
    <w:uiPriority w:val="99"/>
    <w:semiHidden/>
    <w:rsid w:val="003A6E1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A6E12"/>
    <w:rPr>
      <w:rFonts w:ascii="Tahoma" w:hAnsi="Tahoma" w:cs="Tahoma"/>
      <w:sz w:val="16"/>
      <w:szCs w:val="16"/>
      <w:lang w:val="en-US" w:eastAsia="en-US"/>
    </w:rPr>
  </w:style>
  <w:style w:type="paragraph" w:styleId="HTMLPreformatted">
    <w:name w:val="HTML Preformatted"/>
    <w:basedOn w:val="Normal"/>
    <w:link w:val="HTMLPreformattedChar"/>
    <w:uiPriority w:val="99"/>
    <w:rsid w:val="008B6B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sz w:val="18"/>
      <w:szCs w:val="18"/>
      <w:lang w:val="ru-RU" w:eastAsia="ru-RU"/>
    </w:rPr>
  </w:style>
  <w:style w:type="character" w:customStyle="1" w:styleId="HTMLPreformattedChar">
    <w:name w:val="HTML Preformatted Char"/>
    <w:basedOn w:val="DefaultParagraphFont"/>
    <w:link w:val="HTMLPreformatted"/>
    <w:uiPriority w:val="99"/>
    <w:locked/>
    <w:rsid w:val="008B6B76"/>
    <w:rPr>
      <w:rFonts w:ascii="Courier New" w:hAnsi="Courier New" w:cs="Courier New"/>
      <w:color w:val="000000"/>
      <w:sz w:val="18"/>
      <w:szCs w:val="18"/>
      <w:lang w:val="ru-RU" w:eastAsia="ru-RU"/>
    </w:rPr>
  </w:style>
  <w:style w:type="paragraph" w:styleId="ListParagraph">
    <w:name w:val="List Paragraph"/>
    <w:basedOn w:val="Normal"/>
    <w:uiPriority w:val="99"/>
    <w:qFormat/>
    <w:rsid w:val="00285F16"/>
    <w:pPr>
      <w:widowControl/>
      <w:autoSpaceDE/>
      <w:autoSpaceDN/>
      <w:adjustRightInd/>
      <w:ind w:left="720"/>
      <w:contextualSpacing/>
    </w:pPr>
    <w:rPr>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ed_2008_09_16/an/63/RE15657.html" TargetMode="External"/><Relationship Id="rId13" Type="http://schemas.openxmlformats.org/officeDocument/2006/relationships/hyperlink" Target="file:///C:\Documents%20and%20Settings\1\Local%20Settings\Temporary%20Internet%20Files\Content.Outlook\6SZQ2M65\Rozmir%20MZP.docx" TargetMode="External"/><Relationship Id="rId18" Type="http://schemas.openxmlformats.org/officeDocument/2006/relationships/hyperlink" Target="http://search.ligazakon.ua/l_doc2.nsf/link1/ed_2008_09_16/an/93/RE15657.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arch.ligazakon.ua/l_doc2.nsf/link1/ed_2008_09_16/an/94/RE15657.html" TargetMode="External"/><Relationship Id="rId7" Type="http://schemas.openxmlformats.org/officeDocument/2006/relationships/hyperlink" Target="http://search.ligazakon.ua/l_doc2.nsf/link1/ed_2008_09_16/an/29/RE15657.html" TargetMode="External"/><Relationship Id="rId12" Type="http://schemas.openxmlformats.org/officeDocument/2006/relationships/hyperlink" Target="http://search.ligazakon.ua/l_doc2.nsf/link1/ed_2008_09_16/an/66/RE15657.html" TargetMode="External"/><Relationship Id="rId17" Type="http://schemas.openxmlformats.org/officeDocument/2006/relationships/hyperlink" Target="http://search.ligazakon.ua/l_doc2.nsf/link1/ed_2008_09_16/an/95/RE15657.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ed_2008_09_16/an/92/RE15657.html" TargetMode="External"/><Relationship Id="rId20" Type="http://schemas.openxmlformats.org/officeDocument/2006/relationships/hyperlink" Target="http://search.ligazakon.ua/l_doc2.nsf/link1/ed_2008_09_16/an/95/RE15657.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rch.ligazakon.ua/l_doc2.nsf/link1/ed_2008_09_16/an/64/RE15657.html" TargetMode="External"/><Relationship Id="rId24" Type="http://schemas.openxmlformats.org/officeDocument/2006/relationships/hyperlink" Target="http://search.ligazakon.ua/l_doc2.nsf/link1/ed_2008_09_16/an/95/RE15657.html" TargetMode="Externa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earch.ligazakon.ua/l_doc2.nsf/link1/ed_2008_09_16/an/95/RE15657.html" TargetMode="External"/><Relationship Id="rId10" Type="http://schemas.openxmlformats.org/officeDocument/2006/relationships/hyperlink" Target="http://search.ligazakon.ua/l_doc2.nsf/link1/ed_2008_09_16/an/63/RE15657.html" TargetMode="External"/><Relationship Id="rId19" Type="http://schemas.openxmlformats.org/officeDocument/2006/relationships/hyperlink" Target="http://search.ligazakon.ua/l_doc2.nsf/link1/ed_2008_09_16/an/93/RE15657.html" TargetMode="External"/><Relationship Id="rId4" Type="http://schemas.openxmlformats.org/officeDocument/2006/relationships/webSettings" Target="webSettings.xml"/><Relationship Id="rId9" Type="http://schemas.openxmlformats.org/officeDocument/2006/relationships/hyperlink" Target="http://search.ligazakon.ua/l_doc2.nsf/link1/ed_2008_09_16/an/64/RE15657.html" TargetMode="External"/><Relationship Id="rId14" Type="http://schemas.openxmlformats.org/officeDocument/2006/relationships/header" Target="header1.xml"/><Relationship Id="rId22" Type="http://schemas.openxmlformats.org/officeDocument/2006/relationships/hyperlink" Target="http://search.ligazakon.ua/l_doc2.nsf/link1/ed_2008_09_16/an/94/RE1565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7</Pages>
  <Words>2885</Words>
  <Characters>16447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Будник</dc:creator>
  <cp:keywords/>
  <dc:description/>
  <cp:lastModifiedBy>Юрий И. Рыбалка</cp:lastModifiedBy>
  <cp:revision>7</cp:revision>
  <cp:lastPrinted>2011-08-03T08:34:00Z</cp:lastPrinted>
  <dcterms:created xsi:type="dcterms:W3CDTF">2011-08-05T10:34:00Z</dcterms:created>
  <dcterms:modified xsi:type="dcterms:W3CDTF">2011-09-09T06:01:00Z</dcterms:modified>
</cp:coreProperties>
</file>